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129" w:rsidRPr="007E4B7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001B6354">
        <w:rPr>
          <w:rFonts w:ascii="GHEA Grapalat" w:hAnsi="GHEA Grapalat"/>
          <w:i/>
        </w:rPr>
        <w:t>11</w:t>
      </w:r>
    </w:p>
    <w:p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001D5C6E">
        <w:rPr>
          <w:rFonts w:ascii="GHEA Grapalat" w:hAnsi="GHEA Grapalat"/>
          <w:i/>
        </w:rPr>
        <w:t xml:space="preserve">от </w:t>
      </w:r>
      <w:r w:rsidR="00D96E2D">
        <w:rPr>
          <w:rFonts w:ascii="GHEA Grapalat" w:hAnsi="GHEA Grapalat"/>
          <w:i/>
        </w:rPr>
        <w:t xml:space="preserve"> </w:t>
      </w:r>
      <w:r w:rsidR="00F25F94">
        <w:rPr>
          <w:rFonts w:ascii="GHEA Grapalat" w:hAnsi="GHEA Grapalat"/>
          <w:i/>
          <w:lang w:val="hy-AM"/>
        </w:rPr>
        <w:t xml:space="preserve">09 </w:t>
      </w:r>
      <w:r w:rsidR="00D96E2D">
        <w:rPr>
          <w:rFonts w:ascii="GHEA Grapalat" w:hAnsi="GHEA Grapalat"/>
          <w:i/>
        </w:rPr>
        <w:t xml:space="preserve">декабря </w:t>
      </w:r>
      <w:r w:rsidR="001D5C6E">
        <w:rPr>
          <w:rFonts w:ascii="GHEA Grapalat" w:hAnsi="GHEA Grapalat"/>
          <w:i/>
        </w:rPr>
        <w:t xml:space="preserve"> 2025 года № 239</w:t>
      </w:r>
      <w:r w:rsidR="001D5C6E">
        <w:rPr>
          <w:rFonts w:ascii="GHEA Grapalat" w:hAnsi="GHEA Grapalat"/>
          <w:i/>
          <w:lang w:val="hy-AM"/>
        </w:rPr>
        <w:t>-</w:t>
      </w:r>
      <w:r w:rsidR="001D5C6E">
        <w:rPr>
          <w:rFonts w:ascii="GHEA Grapalat" w:hAnsi="GHEA Grapalat"/>
          <w:i/>
        </w:rPr>
        <w:t>A</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116AD2" w:rsidRDefault="00116AD2" w:rsidP="00116AD2">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w:t>
      </w:r>
      <w:r>
        <w:rPr>
          <w:rFonts w:ascii="GHEA Grapalat" w:hAnsi="GHEA Grapalat"/>
          <w:i w:val="0"/>
          <w:sz w:val="24"/>
          <w:szCs w:val="24"/>
          <w:lang w:val="hy-AM"/>
        </w:rPr>
        <w:t xml:space="preserve"> </w:t>
      </w:r>
      <w:r>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1A091B">
        <w:rPr>
          <w:rFonts w:ascii="GHEA Grapalat" w:hAnsi="GHEA Grapalat"/>
          <w:i w:val="0"/>
          <w:sz w:val="24"/>
          <w:szCs w:val="24"/>
        </w:rPr>
        <w:t>25</w:t>
      </w:r>
      <w:r w:rsidRPr="009044F1">
        <w:rPr>
          <w:rFonts w:ascii="GHEA Grapalat" w:hAnsi="GHEA Grapalat"/>
          <w:i w:val="0"/>
          <w:sz w:val="24"/>
          <w:szCs w:val="24"/>
        </w:rPr>
        <w:t>" "</w:t>
      </w:r>
      <w:r w:rsidR="001A091B" w:rsidRPr="001A091B">
        <w:t xml:space="preserve"> </w:t>
      </w:r>
      <w:r w:rsidR="001A091B" w:rsidRPr="001A091B">
        <w:rPr>
          <w:rFonts w:ascii="GHEA Grapalat" w:hAnsi="GHEA Grapalat"/>
          <w:i w:val="0"/>
          <w:sz w:val="24"/>
          <w:szCs w:val="24"/>
        </w:rPr>
        <w:t xml:space="preserve">февраля </w:t>
      </w:r>
      <w:r w:rsidRPr="009044F1">
        <w:rPr>
          <w:rFonts w:ascii="GHEA Grapalat" w:hAnsi="GHEA Grapalat"/>
          <w:i w:val="0"/>
          <w:sz w:val="24"/>
          <w:szCs w:val="24"/>
        </w:rPr>
        <w:t>" 20</w:t>
      </w:r>
      <w:r w:rsidR="001A091B">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1A091B">
        <w:rPr>
          <w:rFonts w:ascii="GHEA Grapalat" w:hAnsi="GHEA Grapalat"/>
          <w:i w:val="0"/>
          <w:sz w:val="24"/>
          <w:szCs w:val="24"/>
          <w:lang w:val="hy-AM"/>
        </w:rPr>
        <w:t>1</w:t>
      </w:r>
      <w:r w:rsidRPr="009044F1">
        <w:rPr>
          <w:rFonts w:ascii="GHEA Grapalat" w:hAnsi="GHEA Grapalat"/>
          <w:i w:val="0"/>
          <w:sz w:val="24"/>
          <w:szCs w:val="24"/>
        </w:rPr>
        <w:t xml:space="preserve"> решения" </w:t>
      </w:r>
    </w:p>
    <w:p w:rsidR="0091042F" w:rsidRPr="009044F1" w:rsidRDefault="0006703E" w:rsidP="00FF3A2D">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FF3A2D" w:rsidRPr="00FF3A2D">
        <w:rPr>
          <w:rFonts w:ascii="GHEA Grapalat" w:hAnsi="GHEA Grapalat"/>
          <w:i w:val="0"/>
          <w:sz w:val="24"/>
          <w:szCs w:val="24"/>
        </w:rPr>
        <w:t xml:space="preserve">ՀԴԳ-ԳՀԾՁԲ--ԴՍ-02/26  </w:t>
      </w:r>
    </w:p>
    <w:p w:rsidR="00642EFE" w:rsidRPr="009044F1" w:rsidRDefault="00642EFE" w:rsidP="00116AD2">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Заказчик _</w:t>
      </w:r>
      <w:r w:rsidR="00116AD2" w:rsidRPr="00116AD2">
        <w:t xml:space="preserve"> </w:t>
      </w:r>
      <w:r w:rsidR="00116AD2" w:rsidRPr="00116AD2">
        <w:rPr>
          <w:rFonts w:ascii="GHEA Grapalat" w:hAnsi="GHEA Grapalat"/>
          <w:i w:val="0"/>
          <w:sz w:val="24"/>
          <w:szCs w:val="24"/>
        </w:rPr>
        <w:t xml:space="preserve">Антидопинговое агентство СНКО </w:t>
      </w:r>
      <w:r w:rsidRPr="009044F1">
        <w:rPr>
          <w:rFonts w:ascii="GHEA Grapalat" w:hAnsi="GHEA Grapalat"/>
          <w:i w:val="0"/>
          <w:sz w:val="24"/>
          <w:szCs w:val="24"/>
        </w:rPr>
        <w:t>, находящийся по адресу:</w:t>
      </w:r>
      <w:r w:rsidR="00116AD2" w:rsidRPr="00116AD2">
        <w:rPr>
          <w:rFonts w:ascii="GHEA Grapalat" w:hAnsi="GHEA Grapalat"/>
          <w:i w:val="0"/>
          <w:sz w:val="24"/>
          <w:szCs w:val="24"/>
        </w:rPr>
        <w:t>Ереван, ул. А. Микояна, 51, 1 этаж, 3-й кабинет</w:t>
      </w:r>
      <w:r w:rsidR="00116AD2">
        <w:rPr>
          <w:rFonts w:ascii="GHEA Grapalat" w:hAnsi="GHEA Grapalat"/>
          <w:i w:val="0"/>
          <w:sz w:val="24"/>
          <w:szCs w:val="24"/>
          <w:lang w:val="hy-AM"/>
        </w:rPr>
        <w:t xml:space="preserve"> </w:t>
      </w:r>
      <w:r w:rsidRPr="007B0562">
        <w:rPr>
          <w:rFonts w:ascii="GHEA Grapalat" w:hAnsi="GHEA Grapalat"/>
          <w:i w:val="0"/>
          <w:sz w:val="24"/>
          <w:szCs w:val="24"/>
        </w:rPr>
        <w:t xml:space="preserve">объявляет </w:t>
      </w:r>
      <w:bookmarkStart w:id="0" w:name="_Hlk220883886"/>
      <w:r w:rsidR="00116AD2" w:rsidRPr="00116AD2">
        <w:rPr>
          <w:rFonts w:ascii="GHEA Grapalat" w:hAnsi="GHEA Grapalat"/>
          <w:i w:val="0"/>
          <w:sz w:val="24"/>
          <w:szCs w:val="24"/>
        </w:rPr>
        <w:t>запрос котировок</w:t>
      </w:r>
      <w:bookmarkEnd w:id="0"/>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Default="00BB2C4A" w:rsidP="00B46D58">
      <w:pPr>
        <w:pStyle w:val="BodyTextIndent"/>
        <w:widowControl w:val="0"/>
        <w:spacing w:line="240" w:lineRule="auto"/>
        <w:ind w:firstLine="0"/>
        <w:rPr>
          <w:rFonts w:ascii="GHEA Grapalat" w:hAnsi="GHEA Grapalat"/>
          <w:i w:val="0"/>
          <w:sz w:val="24"/>
          <w:szCs w:val="24"/>
        </w:rPr>
      </w:pPr>
      <w:r w:rsidRPr="00BB2C4A">
        <w:rPr>
          <w:rFonts w:ascii="GHEA Grapalat" w:hAnsi="GHEA Grapalat"/>
          <w:i w:val="0"/>
          <w:sz w:val="24"/>
          <w:szCs w:val="24"/>
        </w:rPr>
        <w:t xml:space="preserve">служба офицера по допинговому контролю </w:t>
      </w:r>
      <w:r w:rsidR="00782D60">
        <w:rPr>
          <w:rFonts w:ascii="GHEA Grapalat" w:hAnsi="GHEA Grapalat"/>
          <w:i w:val="0"/>
          <w:sz w:val="24"/>
          <w:szCs w:val="24"/>
        </w:rPr>
        <w:t>(далее — договор).</w:t>
      </w:r>
    </w:p>
    <w:p w:rsidR="00FF3A2D" w:rsidRPr="003A1EBB" w:rsidRDefault="00FF3A2D" w:rsidP="00B46D58">
      <w:pPr>
        <w:pStyle w:val="BodyTextIndent"/>
        <w:widowControl w:val="0"/>
        <w:spacing w:line="240" w:lineRule="auto"/>
        <w:ind w:firstLine="0"/>
        <w:rPr>
          <w:rFonts w:ascii="GHEA Grapalat" w:hAnsi="GHEA Grapalat"/>
          <w:i w:val="0"/>
          <w:sz w:val="24"/>
          <w:szCs w:val="24"/>
        </w:rPr>
      </w:pP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D85563"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1"/>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D85563" w:rsidRDefault="009216D6" w:rsidP="009216D6">
      <w:pPr>
        <w:pStyle w:val="BodyTextIndent"/>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Заявки на на открытый конкурс необходимо подавать по адресу</w:t>
      </w:r>
    </w:p>
    <w:p w:rsidR="009216D6" w:rsidRPr="00AB54FD" w:rsidRDefault="00116AD2" w:rsidP="009216D6">
      <w:pPr>
        <w:pStyle w:val="BodyTextIndent"/>
        <w:widowControl w:val="0"/>
        <w:spacing w:after="160"/>
        <w:ind w:firstLine="0"/>
        <w:rPr>
          <w:rFonts w:ascii="GHEA Grapalat" w:hAnsi="GHEA Grapalat"/>
          <w:i w:val="0"/>
          <w:sz w:val="24"/>
          <w:szCs w:val="24"/>
        </w:rPr>
      </w:pPr>
      <w:r w:rsidRPr="00116AD2">
        <w:rPr>
          <w:rFonts w:ascii="GHEA Grapalat" w:hAnsi="GHEA Grapalat"/>
          <w:i w:val="0"/>
          <w:sz w:val="24"/>
          <w:szCs w:val="24"/>
        </w:rPr>
        <w:lastRenderedPageBreak/>
        <w:t>Ереван, ул. А. Микояна, 51, 1 этаж, 3-й кабинет</w:t>
      </w:r>
      <w:r>
        <w:rPr>
          <w:rFonts w:ascii="GHEA Grapalat" w:hAnsi="GHEA Grapalat"/>
          <w:i w:val="0"/>
          <w:sz w:val="24"/>
          <w:szCs w:val="24"/>
          <w:lang w:val="hy-AM"/>
        </w:rPr>
        <w:t xml:space="preserve"> </w:t>
      </w:r>
      <w:r w:rsidR="009216D6" w:rsidRPr="00D85563">
        <w:rPr>
          <w:rFonts w:ascii="GHEA Grapalat" w:hAnsi="GHEA Grapalat"/>
          <w:i w:val="0"/>
          <w:sz w:val="24"/>
          <w:szCs w:val="24"/>
        </w:rPr>
        <w:t xml:space="preserve">в документарной форме, до </w:t>
      </w:r>
      <w:r w:rsidR="009216D6" w:rsidRPr="00AB54FD">
        <w:rPr>
          <w:rFonts w:ascii="GHEA Grapalat" w:hAnsi="GHEA Grapalat"/>
          <w:i w:val="0"/>
          <w:sz w:val="24"/>
          <w:szCs w:val="24"/>
        </w:rPr>
        <w:t>_</w:t>
      </w:r>
      <w:r w:rsidR="00472ED4" w:rsidRPr="00AB54FD">
        <w:rPr>
          <w:rFonts w:ascii="GHEA Grapalat" w:hAnsi="GHEA Grapalat"/>
          <w:i w:val="0"/>
          <w:sz w:val="24"/>
          <w:szCs w:val="24"/>
          <w:lang w:val="hy-AM"/>
        </w:rPr>
        <w:t>1</w:t>
      </w:r>
      <w:r w:rsidR="001A091B">
        <w:rPr>
          <w:rFonts w:ascii="GHEA Grapalat" w:hAnsi="GHEA Grapalat"/>
          <w:i w:val="0"/>
          <w:sz w:val="24"/>
          <w:szCs w:val="24"/>
          <w:lang w:val="hy-AM"/>
        </w:rPr>
        <w:t>2</w:t>
      </w:r>
      <w:r w:rsidR="00472ED4" w:rsidRPr="00AB54FD">
        <w:rPr>
          <w:rFonts w:ascii="GHEA Grapalat" w:hAnsi="GHEA Grapalat"/>
          <w:i w:val="0"/>
          <w:sz w:val="24"/>
          <w:szCs w:val="24"/>
        </w:rPr>
        <w:t>:</w:t>
      </w:r>
      <w:r w:rsidR="00472ED4" w:rsidRPr="00AB54FD">
        <w:rPr>
          <w:rFonts w:ascii="GHEA Grapalat" w:hAnsi="GHEA Grapalat"/>
          <w:i w:val="0"/>
          <w:sz w:val="24"/>
          <w:szCs w:val="24"/>
          <w:lang w:val="hy-AM"/>
        </w:rPr>
        <w:t>00</w:t>
      </w:r>
      <w:r w:rsidR="009216D6" w:rsidRPr="00AB54FD">
        <w:rPr>
          <w:rFonts w:ascii="GHEA Grapalat" w:hAnsi="GHEA Grapalat"/>
          <w:i w:val="0"/>
          <w:sz w:val="24"/>
          <w:szCs w:val="24"/>
        </w:rPr>
        <w:t>_часов __</w:t>
      </w:r>
      <w:r w:rsidR="00472ED4" w:rsidRPr="00AB54FD">
        <w:rPr>
          <w:rFonts w:ascii="GHEA Grapalat" w:hAnsi="GHEA Grapalat"/>
          <w:i w:val="0"/>
          <w:sz w:val="24"/>
          <w:szCs w:val="24"/>
          <w:lang w:val="hy-AM"/>
        </w:rPr>
        <w:t>20</w:t>
      </w:r>
      <w:r w:rsidR="001A091B">
        <w:rPr>
          <w:rFonts w:ascii="GHEA Grapalat" w:hAnsi="GHEA Grapalat"/>
          <w:i w:val="0"/>
          <w:sz w:val="24"/>
          <w:szCs w:val="24"/>
          <w:lang w:val="hy-AM"/>
        </w:rPr>
        <w:t>26</w:t>
      </w:r>
      <w:r w:rsidR="009216D6" w:rsidRPr="00AB54FD">
        <w:rPr>
          <w:rFonts w:ascii="GHEA Grapalat" w:hAnsi="GHEA Grapalat"/>
          <w:i w:val="0"/>
          <w:sz w:val="24"/>
          <w:szCs w:val="24"/>
        </w:rPr>
        <w:t xml:space="preserve">-го </w:t>
      </w:r>
      <w:r w:rsidR="001A091B">
        <w:rPr>
          <w:rFonts w:ascii="GHEA Grapalat" w:hAnsi="GHEA Grapalat"/>
          <w:i w:val="0"/>
          <w:sz w:val="24"/>
          <w:szCs w:val="24"/>
        </w:rPr>
        <w:t xml:space="preserve">7 </w:t>
      </w:r>
      <w:r w:rsidR="009216D6" w:rsidRPr="00AB54FD">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AB54FD" w:rsidRDefault="009216D6" w:rsidP="009216D6">
      <w:pPr>
        <w:pStyle w:val="BodyTextIndent"/>
        <w:widowControl w:val="0"/>
        <w:spacing w:after="160"/>
        <w:ind w:firstLine="567"/>
        <w:rPr>
          <w:rFonts w:ascii="GHEA Grapalat" w:hAnsi="GHEA Grapalat"/>
          <w:i w:val="0"/>
          <w:sz w:val="24"/>
          <w:szCs w:val="24"/>
        </w:rPr>
      </w:pPr>
      <w:r w:rsidRPr="00AB54FD">
        <w:rPr>
          <w:rFonts w:ascii="GHEA Grapalat" w:hAnsi="GHEA Grapalat"/>
          <w:i w:val="0"/>
          <w:sz w:val="24"/>
          <w:szCs w:val="24"/>
        </w:rPr>
        <w:t xml:space="preserve">Вскрытие заявок будет проводиться по адресу </w:t>
      </w:r>
      <w:r w:rsidR="00472ED4" w:rsidRPr="00AB54FD">
        <w:rPr>
          <w:rFonts w:ascii="GHEA Grapalat" w:hAnsi="GHEA Grapalat"/>
          <w:i w:val="0"/>
          <w:sz w:val="24"/>
          <w:szCs w:val="24"/>
        </w:rPr>
        <w:t>Ереван, ул. А. Микояна, 51, 1 этаж, 3-й кабинет</w:t>
      </w:r>
      <w:r w:rsidR="00472ED4" w:rsidRPr="00AB54FD">
        <w:rPr>
          <w:rFonts w:ascii="GHEA Grapalat" w:hAnsi="GHEA Grapalat"/>
          <w:i w:val="0"/>
          <w:sz w:val="24"/>
          <w:szCs w:val="24"/>
          <w:lang w:val="hy-AM"/>
        </w:rPr>
        <w:t xml:space="preserve"> </w:t>
      </w:r>
      <w:r w:rsidRPr="00FF3A2D">
        <w:rPr>
          <w:rFonts w:ascii="GHEA Grapalat" w:hAnsi="GHEA Grapalat"/>
          <w:i w:val="0"/>
          <w:sz w:val="24"/>
          <w:szCs w:val="24"/>
          <w:highlight w:val="yellow"/>
        </w:rPr>
        <w:t>, в _</w:t>
      </w:r>
      <w:r w:rsidR="00472ED4" w:rsidRPr="00FF3A2D">
        <w:rPr>
          <w:rFonts w:ascii="GHEA Grapalat" w:hAnsi="GHEA Grapalat"/>
          <w:i w:val="0"/>
          <w:sz w:val="24"/>
          <w:szCs w:val="24"/>
          <w:highlight w:val="yellow"/>
          <w:lang w:val="hy-AM"/>
        </w:rPr>
        <w:t>1</w:t>
      </w:r>
      <w:r w:rsidR="001A091B">
        <w:rPr>
          <w:rFonts w:ascii="GHEA Grapalat" w:hAnsi="GHEA Grapalat"/>
          <w:i w:val="0"/>
          <w:sz w:val="24"/>
          <w:szCs w:val="24"/>
          <w:highlight w:val="yellow"/>
          <w:lang w:val="hy-AM"/>
        </w:rPr>
        <w:t>2</w:t>
      </w:r>
      <w:r w:rsidR="00472ED4" w:rsidRPr="00FF3A2D">
        <w:rPr>
          <w:rFonts w:ascii="GHEA Grapalat" w:hAnsi="GHEA Grapalat"/>
          <w:i w:val="0"/>
          <w:sz w:val="24"/>
          <w:szCs w:val="24"/>
          <w:highlight w:val="yellow"/>
          <w:lang w:val="hy-AM"/>
        </w:rPr>
        <w:t>:00</w:t>
      </w:r>
      <w:r w:rsidRPr="00FF3A2D">
        <w:rPr>
          <w:rFonts w:ascii="GHEA Grapalat" w:hAnsi="GHEA Grapalat"/>
          <w:i w:val="0"/>
          <w:sz w:val="24"/>
          <w:szCs w:val="24"/>
          <w:highlight w:val="yellow"/>
        </w:rPr>
        <w:t>__ часов "</w:t>
      </w:r>
      <w:r w:rsidR="001A091B">
        <w:rPr>
          <w:rFonts w:ascii="GHEA Grapalat" w:hAnsi="GHEA Grapalat"/>
          <w:i w:val="0"/>
          <w:sz w:val="24"/>
          <w:szCs w:val="24"/>
          <w:highlight w:val="yellow"/>
          <w:lang w:val="hy-AM"/>
        </w:rPr>
        <w:t>5</w:t>
      </w:r>
      <w:r w:rsidRPr="00FF3A2D">
        <w:rPr>
          <w:rFonts w:ascii="GHEA Grapalat" w:hAnsi="GHEA Grapalat"/>
          <w:i w:val="0"/>
          <w:sz w:val="24"/>
          <w:szCs w:val="24"/>
          <w:highlight w:val="yellow"/>
        </w:rPr>
        <w:t>" "</w:t>
      </w:r>
      <w:bookmarkStart w:id="1" w:name="_GoBack"/>
      <w:r w:rsidR="00DD0DB7" w:rsidRPr="00DD0DB7">
        <w:rPr>
          <w:rFonts w:ascii="GHEA Grapalat" w:hAnsi="GHEA Grapalat"/>
          <w:i w:val="0"/>
          <w:sz w:val="24"/>
          <w:szCs w:val="24"/>
        </w:rPr>
        <w:t>март</w:t>
      </w:r>
      <w:r w:rsidR="00DD0DB7" w:rsidRPr="001A091B">
        <w:rPr>
          <w:rFonts w:ascii="GHEA Grapalat" w:hAnsi="GHEA Grapalat"/>
          <w:i w:val="0"/>
          <w:sz w:val="24"/>
          <w:szCs w:val="24"/>
        </w:rPr>
        <w:t>а</w:t>
      </w:r>
      <w:bookmarkEnd w:id="1"/>
      <w:r w:rsidR="00472ED4" w:rsidRPr="00AB54FD">
        <w:rPr>
          <w:rFonts w:ascii="GHEA Grapalat" w:hAnsi="GHEA Grapalat"/>
          <w:i w:val="0"/>
          <w:sz w:val="24"/>
          <w:szCs w:val="24"/>
          <w:lang w:val="hy-AM"/>
        </w:rPr>
        <w:t xml:space="preserve"> </w:t>
      </w:r>
      <w:r w:rsidRPr="00AB54FD">
        <w:rPr>
          <w:rFonts w:ascii="GHEA Grapalat" w:hAnsi="GHEA Grapalat"/>
          <w:i w:val="0"/>
          <w:sz w:val="24"/>
          <w:szCs w:val="24"/>
        </w:rPr>
        <w:t>" "</w:t>
      </w:r>
      <w:r w:rsidR="00DD0DB7">
        <w:rPr>
          <w:rFonts w:ascii="GHEA Grapalat" w:hAnsi="GHEA Grapalat"/>
          <w:i w:val="0"/>
          <w:sz w:val="24"/>
          <w:szCs w:val="24"/>
        </w:rPr>
        <w:t>2026</w:t>
      </w:r>
      <w:r w:rsidR="00DD0DB7" w:rsidRPr="00DD0DB7">
        <w:t xml:space="preserve"> </w:t>
      </w:r>
      <w:r w:rsidR="00DD0DB7" w:rsidRPr="00DD0DB7">
        <w:rPr>
          <w:rFonts w:ascii="GHEA Grapalat" w:hAnsi="GHEA Grapalat"/>
          <w:i w:val="0"/>
          <w:sz w:val="24"/>
          <w:szCs w:val="24"/>
        </w:rPr>
        <w:t xml:space="preserve">го </w:t>
      </w:r>
      <w:r w:rsidRPr="00AB54FD">
        <w:rPr>
          <w:rFonts w:ascii="GHEA Grapalat" w:hAnsi="GHEA Grapalat"/>
          <w:i w:val="0"/>
          <w:sz w:val="24"/>
          <w:szCs w:val="24"/>
        </w:rPr>
        <w:t>".</w:t>
      </w:r>
    </w:p>
    <w:p w:rsidR="00F95DBF" w:rsidRPr="00AB54FD" w:rsidRDefault="00F95DBF" w:rsidP="00F95DBF">
      <w:pPr>
        <w:pStyle w:val="BodyTextIndent"/>
        <w:widowControl w:val="0"/>
        <w:spacing w:after="160" w:line="240" w:lineRule="auto"/>
        <w:ind w:firstLine="567"/>
        <w:rPr>
          <w:rFonts w:ascii="GHEA Grapalat" w:hAnsi="GHEA Grapalat"/>
          <w:i w:val="0"/>
          <w:sz w:val="24"/>
          <w:szCs w:val="24"/>
        </w:rPr>
      </w:pPr>
      <w:r w:rsidRPr="00AB54FD">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AB54FD" w:rsidRDefault="00754697" w:rsidP="00B46D58">
      <w:pPr>
        <w:pStyle w:val="BodyTextIndent"/>
        <w:widowControl w:val="0"/>
        <w:spacing w:after="160" w:line="240" w:lineRule="auto"/>
        <w:ind w:firstLine="567"/>
        <w:rPr>
          <w:rFonts w:ascii="GHEA Grapalat" w:hAnsi="GHEA Grapalat"/>
          <w:i w:val="0"/>
          <w:sz w:val="24"/>
          <w:szCs w:val="24"/>
        </w:rPr>
      </w:pPr>
      <w:r w:rsidRPr="00AB54FD">
        <w:rPr>
          <w:rFonts w:ascii="GHEA Grapalat" w:hAnsi="GHEA Grapalat"/>
          <w:i w:val="0"/>
          <w:sz w:val="24"/>
          <w:szCs w:val="24"/>
        </w:rPr>
        <w:t>Для получения дополнительной информации, связанной с настоящим</w:t>
      </w:r>
      <w:r w:rsidR="00D5443D" w:rsidRPr="00AB54FD">
        <w:rPr>
          <w:rFonts w:ascii="Courier New" w:hAnsi="Courier New" w:cs="Courier New"/>
          <w:i w:val="0"/>
          <w:sz w:val="24"/>
          <w:szCs w:val="24"/>
          <w:lang w:val="en-US"/>
        </w:rPr>
        <w:t> </w:t>
      </w:r>
      <w:r w:rsidRPr="00AB54FD">
        <w:rPr>
          <w:rFonts w:ascii="GHEA Grapalat" w:hAnsi="GHEA Grapalat"/>
          <w:i w:val="0"/>
          <w:sz w:val="24"/>
          <w:szCs w:val="24"/>
        </w:rPr>
        <w:t>объявлением, можете обратиться к секретарю Оценочной комиссии</w:t>
      </w:r>
      <w:r w:rsidR="00BE1C5E" w:rsidRPr="00AB54FD">
        <w:rPr>
          <w:rFonts w:ascii="GHEA Grapalat" w:hAnsi="GHEA Grapalat"/>
          <w:i w:val="0"/>
          <w:sz w:val="24"/>
          <w:szCs w:val="24"/>
        </w:rPr>
        <w:t xml:space="preserve"> </w:t>
      </w:r>
    </w:p>
    <w:p w:rsidR="00754697" w:rsidRPr="00AB54FD" w:rsidRDefault="00754697" w:rsidP="00B46D58">
      <w:pPr>
        <w:pStyle w:val="BodyTextIndent"/>
        <w:widowControl w:val="0"/>
        <w:spacing w:line="240" w:lineRule="auto"/>
        <w:ind w:firstLine="0"/>
        <w:rPr>
          <w:rFonts w:ascii="GHEA Grapalat" w:hAnsi="GHEA Grapalat"/>
          <w:i w:val="0"/>
          <w:sz w:val="24"/>
          <w:szCs w:val="24"/>
        </w:rPr>
      </w:pPr>
      <w:r w:rsidRPr="00AB54FD">
        <w:rPr>
          <w:rFonts w:ascii="GHEA Grapalat" w:hAnsi="GHEA Grapalat"/>
          <w:i w:val="0"/>
          <w:sz w:val="24"/>
          <w:szCs w:val="24"/>
        </w:rPr>
        <w:t>_</w:t>
      </w:r>
      <w:r w:rsidR="00472ED4" w:rsidRPr="00AB54FD">
        <w:rPr>
          <w:rFonts w:ascii="GHEA Grapalat" w:hAnsi="GHEA Grapalat"/>
          <w:i w:val="0"/>
          <w:sz w:val="24"/>
          <w:szCs w:val="24"/>
        </w:rPr>
        <w:t>Тамара Мирзаханян</w:t>
      </w:r>
      <w:r w:rsidRPr="00AB54FD">
        <w:rPr>
          <w:rFonts w:ascii="GHEA Grapalat" w:hAnsi="GHEA Grapalat"/>
          <w:i w:val="0"/>
          <w:sz w:val="24"/>
          <w:szCs w:val="24"/>
        </w:rPr>
        <w:t>___</w:t>
      </w:r>
    </w:p>
    <w:p w:rsidR="009F18D0" w:rsidRPr="00AB54FD" w:rsidRDefault="009F18D0" w:rsidP="00B46D58">
      <w:pPr>
        <w:pStyle w:val="BodyTextIndent"/>
        <w:widowControl w:val="0"/>
        <w:spacing w:after="160" w:line="240" w:lineRule="auto"/>
        <w:ind w:left="993" w:firstLine="0"/>
        <w:rPr>
          <w:rFonts w:ascii="GHEA Grapalat" w:hAnsi="GHEA Grapalat"/>
          <w:i w:val="0"/>
          <w:sz w:val="16"/>
          <w:szCs w:val="16"/>
        </w:rPr>
      </w:pPr>
      <w:r w:rsidRPr="00AB54FD">
        <w:rPr>
          <w:rFonts w:ascii="GHEA Grapalat" w:hAnsi="GHEA Grapalat"/>
          <w:i w:val="0"/>
          <w:sz w:val="16"/>
          <w:szCs w:val="16"/>
        </w:rPr>
        <w:t>имя, фамилия</w:t>
      </w:r>
    </w:p>
    <w:p w:rsidR="00754697" w:rsidRPr="00AB54FD"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AB54FD">
        <w:rPr>
          <w:rFonts w:ascii="GHEA Grapalat" w:hAnsi="GHEA Grapalat"/>
          <w:i w:val="0"/>
          <w:sz w:val="24"/>
          <w:szCs w:val="24"/>
        </w:rPr>
        <w:t>Телефон __</w:t>
      </w:r>
      <w:r w:rsidR="00472ED4" w:rsidRPr="00AB54FD">
        <w:rPr>
          <w:rFonts w:ascii="GHEA Grapalat" w:hAnsi="GHEA Grapalat"/>
          <w:i w:val="0"/>
          <w:sz w:val="24"/>
          <w:szCs w:val="24"/>
        </w:rPr>
        <w:t>093357730</w:t>
      </w:r>
      <w:r w:rsidRPr="00AB54FD">
        <w:rPr>
          <w:rFonts w:ascii="GHEA Grapalat" w:hAnsi="GHEA Grapalat"/>
          <w:i w:val="0"/>
          <w:sz w:val="24"/>
          <w:szCs w:val="24"/>
        </w:rPr>
        <w:t>_____________</w:t>
      </w:r>
      <w:r w:rsidR="00915A97" w:rsidRPr="00AB54FD">
        <w:rPr>
          <w:rFonts w:ascii="GHEA Grapalat" w:hAnsi="GHEA Grapalat"/>
          <w:i w:val="0"/>
          <w:sz w:val="24"/>
          <w:szCs w:val="24"/>
        </w:rPr>
        <w:t>__________</w:t>
      </w:r>
      <w:r w:rsidRPr="00AB54FD">
        <w:rPr>
          <w:rFonts w:ascii="GHEA Grapalat" w:hAnsi="GHEA Grapalat"/>
          <w:i w:val="0"/>
          <w:sz w:val="24"/>
          <w:szCs w:val="24"/>
        </w:rPr>
        <w:t>_</w:t>
      </w:r>
      <w:r w:rsidR="00915A97" w:rsidRPr="00AB54FD">
        <w:rPr>
          <w:rFonts w:ascii="GHEA Grapalat" w:hAnsi="GHEA Grapalat"/>
          <w:i w:val="0"/>
          <w:sz w:val="24"/>
          <w:szCs w:val="24"/>
        </w:rPr>
        <w:t>_</w:t>
      </w:r>
      <w:r w:rsidRPr="00AB54FD">
        <w:rPr>
          <w:rFonts w:ascii="GHEA Grapalat" w:hAnsi="GHEA Grapalat"/>
          <w:i w:val="0"/>
          <w:sz w:val="24"/>
          <w:szCs w:val="24"/>
        </w:rPr>
        <w:t>_____</w:t>
      </w:r>
    </w:p>
    <w:p w:rsidR="00472ED4" w:rsidRPr="00AB54FD" w:rsidRDefault="00754697" w:rsidP="00472ED4">
      <w:pPr>
        <w:pStyle w:val="BodyTextIndent"/>
        <w:widowControl w:val="0"/>
        <w:spacing w:after="160" w:line="240" w:lineRule="auto"/>
        <w:ind w:left="1701" w:firstLine="0"/>
        <w:rPr>
          <w:rFonts w:ascii="GHEA Grapalat" w:hAnsi="GHEA Grapalat"/>
          <w:i w:val="0"/>
          <w:u w:val="single"/>
          <w:lang w:val="hy-AM"/>
        </w:rPr>
      </w:pPr>
      <w:r w:rsidRPr="00AB54FD">
        <w:rPr>
          <w:rFonts w:ascii="GHEA Grapalat" w:hAnsi="GHEA Grapalat"/>
          <w:i w:val="0"/>
          <w:sz w:val="24"/>
          <w:szCs w:val="24"/>
        </w:rPr>
        <w:t>Электронная почта __</w:t>
      </w:r>
      <w:r w:rsidR="00472ED4" w:rsidRPr="00AB54FD">
        <w:rPr>
          <w:rFonts w:ascii="GHEA Grapalat" w:hAnsi="GHEA Grapalat"/>
          <w:i w:val="0"/>
          <w:u w:val="single"/>
          <w:lang w:val="hy-AM"/>
        </w:rPr>
        <w:t xml:space="preserve"> tamara-mirzakhanyan@mail.ru</w:t>
      </w:r>
      <w:r w:rsidR="00472ED4" w:rsidRPr="00AB54FD">
        <w:rPr>
          <w:rFonts w:ascii="GHEA Grapalat" w:hAnsi="GHEA Grapalat"/>
          <w:i w:val="0"/>
          <w:u w:val="single"/>
          <w:lang w:val="hy-AM"/>
        </w:rPr>
        <w:tab/>
      </w:r>
    </w:p>
    <w:p w:rsidR="00754697" w:rsidRPr="00AB54FD" w:rsidRDefault="00754697" w:rsidP="00472ED4">
      <w:pPr>
        <w:pStyle w:val="BodyTextIndent"/>
        <w:widowControl w:val="0"/>
        <w:spacing w:after="160" w:line="240" w:lineRule="auto"/>
        <w:ind w:left="1701" w:firstLine="0"/>
        <w:rPr>
          <w:rFonts w:ascii="GHEA Grapalat" w:hAnsi="GHEA Grapalat"/>
          <w:i w:val="0"/>
          <w:sz w:val="24"/>
          <w:szCs w:val="24"/>
          <w:u w:val="single"/>
        </w:rPr>
      </w:pPr>
      <w:r w:rsidRPr="00AB54FD">
        <w:rPr>
          <w:rFonts w:ascii="GHEA Grapalat" w:hAnsi="GHEA Grapalat"/>
          <w:i w:val="0"/>
          <w:sz w:val="24"/>
          <w:szCs w:val="24"/>
        </w:rPr>
        <w:t>Заказчик ___</w:t>
      </w:r>
      <w:r w:rsidR="00472ED4" w:rsidRPr="00AB54FD">
        <w:rPr>
          <w:rFonts w:ascii="GHEA Grapalat" w:hAnsi="GHEA Grapalat"/>
          <w:i w:val="0"/>
          <w:sz w:val="24"/>
          <w:szCs w:val="24"/>
        </w:rPr>
        <w:t>_</w:t>
      </w:r>
      <w:r w:rsidR="00472ED4" w:rsidRPr="00AB54FD">
        <w:t xml:space="preserve"> </w:t>
      </w:r>
      <w:r w:rsidR="00472ED4" w:rsidRPr="00AB54FD">
        <w:rPr>
          <w:rFonts w:ascii="GHEA Grapalat" w:hAnsi="GHEA Grapalat"/>
          <w:i w:val="0"/>
          <w:sz w:val="24"/>
          <w:szCs w:val="24"/>
        </w:rPr>
        <w:t xml:space="preserve">Антидопинговое агентство СНКО </w:t>
      </w:r>
      <w:r w:rsidRPr="00AB54FD">
        <w:rPr>
          <w:rFonts w:ascii="GHEA Grapalat" w:hAnsi="GHEA Grapalat"/>
          <w:i w:val="0"/>
          <w:sz w:val="24"/>
          <w:szCs w:val="24"/>
        </w:rPr>
        <w:t>_</w:t>
      </w:r>
    </w:p>
    <w:p w:rsidR="00915A97" w:rsidRPr="00AB54FD" w:rsidRDefault="00915A97" w:rsidP="00B46D58">
      <w:pPr>
        <w:pStyle w:val="BodyTextIndent"/>
        <w:widowControl w:val="0"/>
        <w:spacing w:after="160" w:line="240" w:lineRule="auto"/>
        <w:ind w:left="3969" w:firstLine="0"/>
        <w:rPr>
          <w:rFonts w:ascii="GHEA Grapalat" w:hAnsi="GHEA Grapalat"/>
          <w:i w:val="0"/>
          <w:sz w:val="16"/>
          <w:szCs w:val="16"/>
        </w:rPr>
      </w:pPr>
      <w:r w:rsidRPr="00AB54FD">
        <w:rPr>
          <w:rFonts w:ascii="GHEA Grapalat" w:hAnsi="GHEA Grapalat" w:cs="Sylfaen"/>
          <w:b/>
        </w:rPr>
        <w:br w:type="page"/>
      </w:r>
    </w:p>
    <w:p w:rsidR="00D12E3B" w:rsidRPr="00AB54FD" w:rsidRDefault="00D12E3B" w:rsidP="00D12E3B">
      <w:pPr>
        <w:pStyle w:val="BodyText"/>
        <w:widowControl w:val="0"/>
        <w:spacing w:after="160"/>
        <w:ind w:firstLine="567"/>
        <w:jc w:val="right"/>
        <w:rPr>
          <w:rFonts w:ascii="GHEA Grapalat" w:hAnsi="GHEA Grapalat" w:cs="Sylfaen"/>
          <w:i/>
        </w:rPr>
      </w:pPr>
      <w:r w:rsidRPr="00AB54FD">
        <w:rPr>
          <w:rFonts w:ascii="GHEA Grapalat" w:hAnsi="GHEA Grapalat"/>
          <w:i/>
        </w:rPr>
        <w:lastRenderedPageBreak/>
        <w:t>Утверждено</w:t>
      </w:r>
    </w:p>
    <w:p w:rsidR="00D12E3B" w:rsidRPr="00AB54FD" w:rsidRDefault="00D12E3B" w:rsidP="00D12E3B">
      <w:pPr>
        <w:pStyle w:val="BodyText"/>
        <w:widowControl w:val="0"/>
        <w:spacing w:after="160"/>
        <w:ind w:firstLine="567"/>
        <w:jc w:val="right"/>
        <w:rPr>
          <w:rFonts w:ascii="GHEA Grapalat" w:hAnsi="GHEA Grapalat"/>
          <w:i/>
        </w:rPr>
      </w:pPr>
      <w:r w:rsidRPr="00AB54FD">
        <w:rPr>
          <w:rFonts w:ascii="GHEA Grapalat" w:hAnsi="GHEA Grapalat"/>
        </w:rPr>
        <w:t>Решением Оценочной комиссии открытого конкурса</w:t>
      </w:r>
      <w:r w:rsidRPr="00AB54FD">
        <w:rPr>
          <w:rFonts w:ascii="GHEA Grapalat" w:hAnsi="GHEA Grapalat" w:cs="Sylfaen"/>
          <w:i/>
        </w:rPr>
        <w:br/>
      </w:r>
      <w:r w:rsidRPr="00AB54FD">
        <w:rPr>
          <w:rFonts w:ascii="GHEA Grapalat" w:hAnsi="GHEA Grapalat"/>
          <w:i/>
        </w:rPr>
        <w:t xml:space="preserve">под кодом </w:t>
      </w:r>
      <w:r w:rsidR="00BB2C4A" w:rsidRPr="00BB2C4A">
        <w:rPr>
          <w:rFonts w:ascii="GHEA Grapalat" w:hAnsi="GHEA Grapalat"/>
          <w:i/>
        </w:rPr>
        <w:t xml:space="preserve"> </w:t>
      </w:r>
      <w:r w:rsidR="00FF3A2D" w:rsidRPr="00FF3A2D">
        <w:rPr>
          <w:rFonts w:ascii="GHEA Grapalat" w:hAnsi="GHEA Grapalat" w:cs="Sylfaen"/>
          <w:i/>
          <w:sz w:val="20"/>
          <w:szCs w:val="20"/>
          <w:u w:val="single"/>
          <w:lang w:val="hy-AM"/>
        </w:rPr>
        <w:t>ՀԴԳ-ԳՀԾՁԲ--ԴՍ-02/26</w:t>
      </w:r>
      <w:r w:rsidRPr="00FF3A2D">
        <w:rPr>
          <w:rFonts w:ascii="GHEA Grapalat" w:hAnsi="GHEA Grapalat" w:cs="Sylfaen"/>
          <w:i/>
          <w:sz w:val="20"/>
          <w:szCs w:val="20"/>
          <w:u w:val="single"/>
          <w:lang w:val="hy-AM"/>
        </w:rPr>
        <w:br/>
      </w:r>
      <w:r w:rsidRPr="00FF3A2D">
        <w:rPr>
          <w:rFonts w:ascii="GHEA Grapalat" w:hAnsi="GHEA Grapalat"/>
          <w:i/>
          <w:highlight w:val="yellow"/>
        </w:rPr>
        <w:t>№ ___</w:t>
      </w:r>
      <w:r w:rsidR="00472ED4" w:rsidRPr="00FF3A2D">
        <w:rPr>
          <w:rFonts w:ascii="GHEA Grapalat" w:hAnsi="GHEA Grapalat"/>
          <w:i/>
          <w:highlight w:val="yellow"/>
        </w:rPr>
        <w:t>1</w:t>
      </w:r>
      <w:r w:rsidRPr="00FF3A2D">
        <w:rPr>
          <w:rFonts w:ascii="GHEA Grapalat" w:hAnsi="GHEA Grapalat"/>
          <w:i/>
          <w:highlight w:val="yellow"/>
        </w:rPr>
        <w:t>____ от __</w:t>
      </w:r>
      <w:r w:rsidR="00DD0DB7">
        <w:rPr>
          <w:rFonts w:ascii="GHEA Grapalat" w:hAnsi="GHEA Grapalat"/>
          <w:i/>
          <w:highlight w:val="yellow"/>
        </w:rPr>
        <w:t xml:space="preserve">25 </w:t>
      </w:r>
      <w:r w:rsidR="00472ED4" w:rsidRPr="00FF3A2D">
        <w:rPr>
          <w:rFonts w:ascii="GHEA Grapalat" w:hAnsi="GHEA Grapalat"/>
          <w:i/>
          <w:highlight w:val="yellow"/>
        </w:rPr>
        <w:t xml:space="preserve"> февраля</w:t>
      </w:r>
      <w:r w:rsidRPr="00AB54FD">
        <w:rPr>
          <w:rFonts w:ascii="GHEA Grapalat" w:hAnsi="GHEA Grapalat"/>
          <w:i/>
        </w:rPr>
        <w:t>__ 20</w:t>
      </w:r>
      <w:r w:rsidR="00472ED4" w:rsidRPr="00AB54FD">
        <w:rPr>
          <w:rFonts w:ascii="GHEA Grapalat" w:hAnsi="GHEA Grapalat"/>
          <w:i/>
        </w:rPr>
        <w:t>26</w:t>
      </w:r>
      <w:r w:rsidRPr="00AB54FD">
        <w:rPr>
          <w:rFonts w:ascii="GHEA Grapalat" w:hAnsi="GHEA Grapalat"/>
          <w:i/>
        </w:rPr>
        <w:t>г.</w:t>
      </w:r>
    </w:p>
    <w:p w:rsidR="00096865" w:rsidRPr="00AB54FD" w:rsidRDefault="00096865" w:rsidP="00B46D58">
      <w:pPr>
        <w:pStyle w:val="BodyText"/>
        <w:widowControl w:val="0"/>
        <w:spacing w:after="160"/>
        <w:ind w:right="-7" w:firstLine="567"/>
        <w:jc w:val="center"/>
        <w:rPr>
          <w:rFonts w:ascii="GHEA Grapalat" w:hAnsi="GHEA Grapalat"/>
        </w:rPr>
      </w:pPr>
    </w:p>
    <w:p w:rsidR="00096865" w:rsidRPr="00AB54FD" w:rsidRDefault="00096865" w:rsidP="00B46D58">
      <w:pPr>
        <w:pStyle w:val="BodyText"/>
        <w:widowControl w:val="0"/>
        <w:spacing w:after="160"/>
        <w:ind w:right="-7" w:firstLine="567"/>
        <w:jc w:val="center"/>
        <w:rPr>
          <w:rFonts w:ascii="GHEA Grapalat" w:hAnsi="GHEA Grapalat"/>
        </w:rPr>
      </w:pPr>
    </w:p>
    <w:p w:rsidR="000763E5" w:rsidRPr="00AB54FD" w:rsidRDefault="000763E5" w:rsidP="00B46D58">
      <w:pPr>
        <w:pStyle w:val="BodyText"/>
        <w:widowControl w:val="0"/>
        <w:spacing w:after="160"/>
        <w:ind w:right="-7" w:firstLine="567"/>
        <w:jc w:val="center"/>
        <w:rPr>
          <w:rFonts w:ascii="GHEA Grapalat" w:hAnsi="GHEA Grapalat"/>
        </w:rPr>
      </w:pPr>
    </w:p>
    <w:p w:rsidR="00D12E3B" w:rsidRPr="00AB54FD" w:rsidRDefault="00D12E3B" w:rsidP="00B46D58">
      <w:pPr>
        <w:pStyle w:val="BodyText"/>
        <w:widowControl w:val="0"/>
        <w:spacing w:after="160"/>
        <w:ind w:right="-7" w:firstLine="567"/>
        <w:jc w:val="center"/>
        <w:rPr>
          <w:rFonts w:ascii="GHEA Grapalat" w:hAnsi="GHEA Grapalat"/>
          <w:i/>
        </w:rPr>
      </w:pPr>
    </w:p>
    <w:p w:rsidR="00D12E3B" w:rsidRPr="00AB54FD" w:rsidRDefault="00D12E3B" w:rsidP="00B46D58">
      <w:pPr>
        <w:pStyle w:val="BodyText"/>
        <w:widowControl w:val="0"/>
        <w:spacing w:after="160"/>
        <w:ind w:right="-7" w:firstLine="567"/>
        <w:jc w:val="center"/>
        <w:rPr>
          <w:rFonts w:ascii="GHEA Grapalat" w:hAnsi="GHEA Grapalat"/>
          <w:i/>
        </w:rPr>
      </w:pPr>
    </w:p>
    <w:p w:rsidR="00D12E3B" w:rsidRPr="00AB54FD" w:rsidRDefault="00D12E3B" w:rsidP="00B46D58">
      <w:pPr>
        <w:pStyle w:val="BodyText"/>
        <w:widowControl w:val="0"/>
        <w:spacing w:after="160"/>
        <w:ind w:right="-7" w:firstLine="567"/>
        <w:jc w:val="center"/>
        <w:rPr>
          <w:rFonts w:ascii="GHEA Grapalat" w:hAnsi="GHEA Grapalat"/>
          <w:i/>
        </w:rPr>
      </w:pPr>
    </w:p>
    <w:p w:rsidR="00D12E3B" w:rsidRPr="00AB54FD" w:rsidRDefault="00D12E3B" w:rsidP="00B46D58">
      <w:pPr>
        <w:pStyle w:val="BodyText"/>
        <w:widowControl w:val="0"/>
        <w:spacing w:after="160"/>
        <w:ind w:right="-7" w:firstLine="567"/>
        <w:jc w:val="center"/>
        <w:rPr>
          <w:rFonts w:ascii="GHEA Grapalat" w:hAnsi="GHEA Grapalat"/>
          <w:i/>
        </w:rPr>
      </w:pPr>
    </w:p>
    <w:p w:rsidR="00096865" w:rsidRPr="00AB54FD" w:rsidRDefault="00A76C15" w:rsidP="00B46D58">
      <w:pPr>
        <w:pStyle w:val="BodyText"/>
        <w:widowControl w:val="0"/>
        <w:spacing w:after="160"/>
        <w:ind w:right="-7" w:firstLine="567"/>
        <w:jc w:val="center"/>
        <w:rPr>
          <w:rFonts w:ascii="GHEA Grapalat" w:hAnsi="GHEA Grapalat"/>
        </w:rPr>
      </w:pPr>
      <w:r w:rsidRPr="00AB54FD">
        <w:rPr>
          <w:rFonts w:ascii="GHEA Grapalat" w:hAnsi="GHEA Grapalat"/>
          <w:i/>
        </w:rPr>
        <w:t>"</w:t>
      </w:r>
      <w:r w:rsidR="00F6385E" w:rsidRPr="00AB54FD">
        <w:rPr>
          <w:rFonts w:ascii="GHEA Grapalat" w:hAnsi="GHEA Grapalat"/>
          <w:i/>
        </w:rPr>
        <w:t xml:space="preserve"> </w:t>
      </w:r>
      <w:r w:rsidR="00BB2C4A" w:rsidRPr="00AB54FD">
        <w:rPr>
          <w:rFonts w:ascii="GHEA Grapalat" w:hAnsi="GHEA Grapalat"/>
          <w:i/>
        </w:rPr>
        <w:t xml:space="preserve">АНТИДОПИНГОВОЕ АГЕНТСТВО СНКО </w:t>
      </w:r>
      <w:r w:rsidRPr="00AB54FD">
        <w:rPr>
          <w:rFonts w:ascii="GHEA Grapalat" w:hAnsi="GHEA Grapalat"/>
          <w:i/>
        </w:rPr>
        <w:t>"</w:t>
      </w:r>
    </w:p>
    <w:p w:rsidR="00096865" w:rsidRPr="00AB54FD" w:rsidRDefault="00096865" w:rsidP="00B46D58">
      <w:pPr>
        <w:pStyle w:val="BodyText"/>
        <w:widowControl w:val="0"/>
        <w:spacing w:after="160"/>
        <w:ind w:right="-7" w:firstLine="567"/>
        <w:jc w:val="center"/>
        <w:rPr>
          <w:rFonts w:ascii="GHEA Grapalat" w:hAnsi="GHEA Grapalat"/>
        </w:rPr>
      </w:pPr>
    </w:p>
    <w:p w:rsidR="000763E5" w:rsidRPr="00AB54FD" w:rsidRDefault="000763E5" w:rsidP="00B46D58">
      <w:pPr>
        <w:pStyle w:val="BodyText"/>
        <w:widowControl w:val="0"/>
        <w:spacing w:after="160"/>
        <w:ind w:right="-7" w:firstLine="567"/>
        <w:jc w:val="center"/>
        <w:rPr>
          <w:rFonts w:ascii="GHEA Grapalat" w:hAnsi="GHEA Grapalat"/>
        </w:rPr>
      </w:pPr>
    </w:p>
    <w:p w:rsidR="000763E5" w:rsidRPr="00AB54FD" w:rsidRDefault="000763E5" w:rsidP="00B46D58">
      <w:pPr>
        <w:pStyle w:val="BodyText"/>
        <w:widowControl w:val="0"/>
        <w:spacing w:after="160"/>
        <w:ind w:right="-7" w:firstLine="567"/>
        <w:jc w:val="center"/>
        <w:rPr>
          <w:rFonts w:ascii="GHEA Grapalat" w:hAnsi="GHEA Grapalat"/>
        </w:rPr>
      </w:pPr>
    </w:p>
    <w:p w:rsidR="00096865" w:rsidRPr="00AB54FD" w:rsidRDefault="000763E5" w:rsidP="00B46D58">
      <w:pPr>
        <w:pStyle w:val="BodyText"/>
        <w:widowControl w:val="0"/>
        <w:spacing w:after="160"/>
        <w:ind w:right="-7" w:firstLine="567"/>
        <w:jc w:val="center"/>
        <w:rPr>
          <w:rFonts w:ascii="GHEA Grapalat" w:hAnsi="GHEA Grapalat" w:cs="Sylfaen"/>
        </w:rPr>
      </w:pPr>
      <w:r w:rsidRPr="00AB54FD">
        <w:rPr>
          <w:rFonts w:ascii="GHEA Grapalat" w:hAnsi="GHEA Grapalat"/>
        </w:rPr>
        <w:t>ПРИГЛАШЕНИ</w:t>
      </w:r>
      <w:r w:rsidR="00096865" w:rsidRPr="00AB54FD">
        <w:rPr>
          <w:rFonts w:ascii="GHEA Grapalat" w:hAnsi="GHEA Grapalat"/>
        </w:rPr>
        <w:t>Е</w:t>
      </w:r>
    </w:p>
    <w:p w:rsidR="00096865" w:rsidRPr="00AB54FD" w:rsidRDefault="00096865" w:rsidP="00B46D58">
      <w:pPr>
        <w:pStyle w:val="BodyText"/>
        <w:widowControl w:val="0"/>
        <w:spacing w:after="160"/>
        <w:ind w:right="-7" w:firstLine="567"/>
        <w:jc w:val="center"/>
        <w:rPr>
          <w:rFonts w:ascii="GHEA Grapalat" w:hAnsi="GHEA Grapalat" w:cs="Sylfaen"/>
        </w:rPr>
      </w:pPr>
    </w:p>
    <w:p w:rsidR="00096865" w:rsidRPr="00AB54FD" w:rsidRDefault="00096865" w:rsidP="00B46D58">
      <w:pPr>
        <w:pStyle w:val="BodyText"/>
        <w:widowControl w:val="0"/>
        <w:spacing w:after="160"/>
        <w:ind w:right="-7" w:firstLine="567"/>
        <w:jc w:val="center"/>
        <w:rPr>
          <w:rFonts w:ascii="GHEA Grapalat" w:hAnsi="GHEA Grapalat" w:cs="Sylfaen"/>
        </w:rPr>
      </w:pPr>
    </w:p>
    <w:p w:rsidR="00CE0D95" w:rsidRPr="00AB54FD" w:rsidRDefault="00FF3A2D" w:rsidP="00B46D58">
      <w:pPr>
        <w:pStyle w:val="BodyText"/>
        <w:widowControl w:val="0"/>
        <w:spacing w:after="160"/>
        <w:ind w:right="-7" w:firstLine="567"/>
        <w:jc w:val="center"/>
        <w:rPr>
          <w:rFonts w:ascii="GHEA Grapalat" w:hAnsi="GHEA Grapalat"/>
        </w:rPr>
      </w:pPr>
      <w:r w:rsidRPr="00FF3A2D">
        <w:rPr>
          <w:rFonts w:ascii="GHEA Grapalat" w:hAnsi="GHEA Grapalat"/>
        </w:rPr>
        <w:t>НА ОТКРЫТЫЙ КОНКУРС, ОБЪЯВЛЕННЫЙ С ЦЕЛЬЮ ПРИОБРЕТЕНИЯ УСЛУГ "</w:t>
      </w:r>
      <w:r w:rsidR="00BB2C4A" w:rsidRPr="00BB2C4A">
        <w:t xml:space="preserve"> </w:t>
      </w:r>
      <w:r w:rsidR="00BB2C4A" w:rsidRPr="00BB2C4A">
        <w:rPr>
          <w:rFonts w:ascii="GHEA Grapalat" w:hAnsi="GHEA Grapalat"/>
        </w:rPr>
        <w:t xml:space="preserve">СЛУЖБА ОФИЦЕРА ПО ДОПИНГОВОМУ КОНТРОЛЮ </w:t>
      </w:r>
      <w:r w:rsidRPr="00FF3A2D">
        <w:rPr>
          <w:rFonts w:ascii="GHEA Grapalat" w:hAnsi="GHEA Grapalat"/>
        </w:rPr>
        <w:t xml:space="preserve">" ДЛЯ НУЖД " </w:t>
      </w:r>
      <w:r w:rsidR="00BB2C4A" w:rsidRPr="00FF3A2D">
        <w:rPr>
          <w:rFonts w:ascii="GHEA Grapalat" w:hAnsi="GHEA Grapalat"/>
        </w:rPr>
        <w:t>АНТИДОПИНГОВОГО</w:t>
      </w:r>
      <w:r w:rsidRPr="00FF3A2D">
        <w:rPr>
          <w:rFonts w:ascii="GHEA Grapalat" w:hAnsi="GHEA Grapalat"/>
        </w:rPr>
        <w:t xml:space="preserve"> </w:t>
      </w:r>
      <w:r w:rsidR="00BB2C4A" w:rsidRPr="00FF3A2D">
        <w:rPr>
          <w:rFonts w:ascii="GHEA Grapalat" w:hAnsi="GHEA Grapalat"/>
        </w:rPr>
        <w:t xml:space="preserve">АГЕНТСТВО </w:t>
      </w:r>
      <w:r w:rsidR="00BB2C4A" w:rsidRPr="00BB2C4A">
        <w:rPr>
          <w:rFonts w:ascii="GHEA Grapalat" w:hAnsi="GHEA Grapalat"/>
        </w:rPr>
        <w:t>СНКО</w:t>
      </w:r>
      <w:r w:rsidR="00BB2C4A" w:rsidRPr="00FF3A2D">
        <w:rPr>
          <w:rFonts w:ascii="GHEA Grapalat" w:hAnsi="GHEA Grapalat"/>
        </w:rPr>
        <w:t xml:space="preserve"> </w:t>
      </w:r>
      <w:r w:rsidRPr="00FF3A2D">
        <w:rPr>
          <w:rFonts w:ascii="GHEA Grapalat" w:hAnsi="GHEA Grapalat"/>
        </w:rPr>
        <w:t>"</w:t>
      </w:r>
    </w:p>
    <w:p w:rsidR="00CE0D95" w:rsidRPr="00AB54FD" w:rsidRDefault="00CE0D95" w:rsidP="00B46D58">
      <w:pPr>
        <w:pStyle w:val="BodyText"/>
        <w:widowControl w:val="0"/>
        <w:spacing w:after="160"/>
        <w:ind w:right="-7" w:firstLine="567"/>
        <w:jc w:val="center"/>
        <w:rPr>
          <w:rFonts w:ascii="GHEA Grapalat" w:hAnsi="GHEA Grapalat"/>
        </w:rPr>
      </w:pPr>
    </w:p>
    <w:p w:rsidR="000763E5" w:rsidRPr="00AB54FD" w:rsidRDefault="000763E5" w:rsidP="00B46D58">
      <w:pPr>
        <w:rPr>
          <w:rFonts w:ascii="GHEA Grapalat" w:hAnsi="GHEA Grapalat"/>
        </w:rPr>
      </w:pPr>
      <w:r w:rsidRPr="00AB54FD">
        <w:rPr>
          <w:rFonts w:ascii="GHEA Grapalat" w:hAnsi="GHEA Grapalat"/>
        </w:rPr>
        <w:br w:type="page"/>
      </w:r>
    </w:p>
    <w:p w:rsidR="001A43A4" w:rsidRPr="00AB54FD" w:rsidRDefault="00096865" w:rsidP="00B46D58">
      <w:pPr>
        <w:widowControl w:val="0"/>
        <w:spacing w:after="160"/>
        <w:ind w:firstLine="567"/>
        <w:jc w:val="both"/>
        <w:rPr>
          <w:rFonts w:ascii="GHEA Grapalat" w:hAnsi="GHEA Grapalat" w:cs="Sylfaen"/>
          <w:i/>
        </w:rPr>
      </w:pPr>
      <w:r w:rsidRPr="00AB54FD">
        <w:rPr>
          <w:rFonts w:ascii="GHEA Grapalat" w:hAnsi="GHEA Grapalat"/>
          <w:i/>
        </w:rPr>
        <w:lastRenderedPageBreak/>
        <w:t>Уважаемый участник, прежде чем составить и подать заявку просим Вас</w:t>
      </w:r>
      <w:r w:rsidR="001D209D" w:rsidRPr="00AB54FD">
        <w:rPr>
          <w:rFonts w:ascii="Courier New" w:hAnsi="Courier New" w:cs="Courier New"/>
          <w:i/>
          <w:lang w:val="en-US"/>
        </w:rPr>
        <w:t> </w:t>
      </w:r>
      <w:r w:rsidRPr="00AB54F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AB54FD" w:rsidRDefault="00994A77" w:rsidP="00B46D58">
      <w:pPr>
        <w:widowControl w:val="0"/>
        <w:spacing w:after="160"/>
        <w:ind w:firstLine="567"/>
        <w:jc w:val="center"/>
        <w:rPr>
          <w:rFonts w:ascii="GHEA Grapalat" w:hAnsi="GHEA Grapalat" w:cs="Sylfaen"/>
          <w:b/>
        </w:rPr>
      </w:pPr>
      <w:r w:rsidRPr="00AB54FD">
        <w:rPr>
          <w:rFonts w:ascii="GHEA Grapalat" w:hAnsi="GHEA Grapalat"/>
        </w:rPr>
        <w:br w:type="page"/>
      </w:r>
    </w:p>
    <w:p w:rsidR="00160AE4" w:rsidRPr="00AB54FD" w:rsidRDefault="00160AE4" w:rsidP="00B46D58">
      <w:pPr>
        <w:widowControl w:val="0"/>
        <w:spacing w:after="160"/>
        <w:jc w:val="center"/>
        <w:rPr>
          <w:rFonts w:ascii="GHEA Grapalat" w:hAnsi="GHEA Grapalat"/>
          <w:b/>
        </w:rPr>
      </w:pPr>
      <w:r w:rsidRPr="00AB54FD">
        <w:rPr>
          <w:rFonts w:ascii="GHEA Grapalat" w:hAnsi="GHEA Grapalat"/>
          <w:b/>
        </w:rPr>
        <w:lastRenderedPageBreak/>
        <w:t>СОДЕРЖАНИЕ</w:t>
      </w:r>
    </w:p>
    <w:p w:rsidR="00160AE4" w:rsidRPr="00AB54FD" w:rsidRDefault="00160AE4" w:rsidP="00B46D58">
      <w:pPr>
        <w:widowControl w:val="0"/>
        <w:spacing w:after="160"/>
        <w:ind w:firstLine="567"/>
        <w:jc w:val="center"/>
        <w:rPr>
          <w:rFonts w:ascii="GHEA Grapalat" w:hAnsi="GHEA Grapalat"/>
          <w:i/>
        </w:rPr>
      </w:pPr>
    </w:p>
    <w:p w:rsidR="00615B35" w:rsidRPr="00BB2C4A" w:rsidRDefault="00F6385E" w:rsidP="00F6385E">
      <w:pPr>
        <w:pStyle w:val="BodyText"/>
        <w:widowControl w:val="0"/>
        <w:spacing w:after="160"/>
        <w:ind w:right="-7"/>
        <w:jc w:val="center"/>
        <w:rPr>
          <w:rFonts w:ascii="GHEA Grapalat" w:hAnsi="GHEA Grapalat"/>
          <w:b/>
        </w:rPr>
      </w:pPr>
      <w:r w:rsidRPr="00BB2C4A">
        <w:rPr>
          <w:rFonts w:ascii="GHEA Grapalat" w:hAnsi="GHEA Grapalat"/>
          <w:b/>
          <w:i/>
        </w:rPr>
        <w:t xml:space="preserve">УСЛУГА </w:t>
      </w:r>
      <w:r w:rsidR="00BB2C4A" w:rsidRPr="00BB2C4A">
        <w:rPr>
          <w:rFonts w:ascii="GHEA Grapalat" w:hAnsi="GHEA Grapalat"/>
          <w:b/>
          <w:i/>
        </w:rPr>
        <w:t xml:space="preserve">СЛУЖБА ОФИЦЕРА ПО ДОПИНГОВОМУ КОНТРОЛЮ </w:t>
      </w:r>
      <w:r w:rsidR="005D7731" w:rsidRPr="00BB2C4A">
        <w:rPr>
          <w:rFonts w:ascii="GHEA Grapalat" w:hAnsi="GHEA Grapalat"/>
          <w:b/>
        </w:rPr>
        <w:t>ДЛЯ НУЖД</w:t>
      </w:r>
      <w:r w:rsidR="00EB5576" w:rsidRPr="00BB2C4A">
        <w:rPr>
          <w:rFonts w:ascii="GHEA Grapalat" w:hAnsi="GHEA Grapalat"/>
          <w:b/>
        </w:rPr>
        <w:t xml:space="preserve"> </w:t>
      </w:r>
      <w:r w:rsidRPr="00BB2C4A">
        <w:rPr>
          <w:rFonts w:ascii="GHEA Grapalat" w:hAnsi="GHEA Grapalat"/>
          <w:b/>
          <w:i/>
        </w:rPr>
        <w:t xml:space="preserve">АНТИДОПИНГОВОЕ АГЕНТСТВО </w:t>
      </w:r>
      <w:r w:rsidR="00311262" w:rsidRPr="00BB2C4A">
        <w:rPr>
          <w:rFonts w:ascii="GHEA Grapalat" w:hAnsi="GHEA Grapalat"/>
          <w:b/>
          <w:i/>
        </w:rPr>
        <w:t>СНКО</w:t>
      </w:r>
    </w:p>
    <w:p w:rsidR="00160AE4" w:rsidRPr="00BB2C4A" w:rsidRDefault="00160AE4" w:rsidP="00F6385E">
      <w:pPr>
        <w:widowControl w:val="0"/>
        <w:spacing w:after="160"/>
        <w:rPr>
          <w:rFonts w:ascii="GHEA Grapalat" w:hAnsi="GHEA Grapalat"/>
          <w:b/>
        </w:rPr>
      </w:pPr>
    </w:p>
    <w:p w:rsidR="00096865" w:rsidRPr="00AB54FD" w:rsidRDefault="00160AE4" w:rsidP="00B46D58">
      <w:pPr>
        <w:widowControl w:val="0"/>
        <w:spacing w:after="160"/>
        <w:jc w:val="center"/>
        <w:rPr>
          <w:rFonts w:ascii="GHEA Grapalat" w:hAnsi="GHEA Grapalat"/>
          <w:i/>
        </w:rPr>
      </w:pPr>
      <w:r w:rsidRPr="00AB54FD">
        <w:rPr>
          <w:rFonts w:ascii="GHEA Grapalat" w:hAnsi="GHEA Grapalat"/>
          <w:b/>
        </w:rPr>
        <w:t xml:space="preserve">ПРИГЛАШЕНИЯ НА ОТКРЫТЫЙ КОНКУРС, </w:t>
      </w:r>
      <w:r w:rsidR="005C1BF7" w:rsidRPr="00AB54FD">
        <w:rPr>
          <w:rFonts w:ascii="GHEA Grapalat" w:hAnsi="GHEA Grapalat"/>
          <w:b/>
        </w:rPr>
        <w:br/>
      </w:r>
      <w:r w:rsidRPr="00AB54FD">
        <w:rPr>
          <w:rFonts w:ascii="GHEA Grapalat" w:hAnsi="GHEA Grapalat"/>
          <w:b/>
        </w:rPr>
        <w:t>ОБЪЯВЛЕННЫЙ С ЦЕЛЬЮ ПРИОБРЕТЕНИЯ</w:t>
      </w:r>
    </w:p>
    <w:p w:rsidR="00C67E80" w:rsidRPr="00AB54FD" w:rsidRDefault="00C67E80" w:rsidP="00B46D58">
      <w:pPr>
        <w:widowControl w:val="0"/>
        <w:spacing w:after="160"/>
        <w:jc w:val="center"/>
        <w:rPr>
          <w:rFonts w:ascii="GHEA Grapalat" w:hAnsi="GHEA Grapalat" w:cs="Sylfaen"/>
          <w:b/>
        </w:rPr>
      </w:pPr>
    </w:p>
    <w:p w:rsidR="00096865" w:rsidRPr="00AB54FD" w:rsidRDefault="00096865" w:rsidP="00B46D58">
      <w:pPr>
        <w:widowControl w:val="0"/>
        <w:spacing w:after="160"/>
        <w:jc w:val="center"/>
        <w:rPr>
          <w:rFonts w:ascii="GHEA Grapalat" w:hAnsi="GHEA Grapalat"/>
          <w:b/>
        </w:rPr>
      </w:pPr>
      <w:r w:rsidRPr="00AB54FD">
        <w:rPr>
          <w:rFonts w:ascii="GHEA Grapalat" w:hAnsi="GHEA Grapalat"/>
          <w:b/>
        </w:rPr>
        <w:t>ЧАСТЬ I.</w:t>
      </w:r>
    </w:p>
    <w:p w:rsidR="002E069D" w:rsidRPr="00AB54FD" w:rsidRDefault="002E069D" w:rsidP="00B46D58">
      <w:pPr>
        <w:widowControl w:val="0"/>
        <w:spacing w:after="160"/>
        <w:jc w:val="center"/>
        <w:rPr>
          <w:rFonts w:ascii="GHEA Grapalat" w:hAnsi="GHEA Grapalat"/>
        </w:rPr>
      </w:pPr>
    </w:p>
    <w:p w:rsidR="00096865" w:rsidRPr="00AB54FD" w:rsidRDefault="00096865" w:rsidP="00B46D58">
      <w:pPr>
        <w:widowControl w:val="0"/>
        <w:tabs>
          <w:tab w:val="left" w:pos="1134"/>
        </w:tabs>
        <w:spacing w:after="160"/>
        <w:ind w:left="1134" w:hanging="567"/>
        <w:jc w:val="both"/>
        <w:rPr>
          <w:rFonts w:ascii="GHEA Grapalat" w:hAnsi="GHEA Grapalat"/>
        </w:rPr>
      </w:pPr>
      <w:r w:rsidRPr="00AB54FD">
        <w:rPr>
          <w:rFonts w:ascii="GHEA Grapalat" w:hAnsi="GHEA Grapalat"/>
        </w:rPr>
        <w:t>1.</w:t>
      </w:r>
      <w:r w:rsidR="005C1BF7" w:rsidRPr="00AB54FD">
        <w:rPr>
          <w:rFonts w:ascii="GHEA Grapalat" w:hAnsi="GHEA Grapalat"/>
        </w:rPr>
        <w:tab/>
      </w:r>
      <w:r w:rsidR="00543BAE" w:rsidRPr="00AB54FD">
        <w:rPr>
          <w:rFonts w:ascii="GHEA Grapalat" w:hAnsi="GHEA Grapalat"/>
        </w:rPr>
        <w:t>Характеристика предмета закупки</w:t>
      </w:r>
      <w:r w:rsidRPr="00AB54FD">
        <w:rPr>
          <w:rFonts w:ascii="GHEA Grapalat" w:hAnsi="GHEA Grapalat"/>
        </w:rPr>
        <w:t xml:space="preserve"> </w:t>
      </w:r>
    </w:p>
    <w:p w:rsidR="00096865" w:rsidRPr="00AB54FD" w:rsidRDefault="00096865" w:rsidP="00B46D58">
      <w:pPr>
        <w:widowControl w:val="0"/>
        <w:tabs>
          <w:tab w:val="left" w:pos="1134"/>
        </w:tabs>
        <w:spacing w:after="160"/>
        <w:ind w:left="1134" w:hanging="567"/>
        <w:jc w:val="both"/>
        <w:rPr>
          <w:rFonts w:ascii="GHEA Grapalat" w:hAnsi="GHEA Grapalat"/>
        </w:rPr>
      </w:pPr>
      <w:r w:rsidRPr="00AB54FD">
        <w:rPr>
          <w:rFonts w:ascii="GHEA Grapalat" w:hAnsi="GHEA Grapalat"/>
        </w:rPr>
        <w:t>2.</w:t>
      </w:r>
      <w:r w:rsidR="005D191A" w:rsidRPr="00AB54FD">
        <w:rPr>
          <w:rFonts w:ascii="GHEA Grapalat" w:hAnsi="GHEA Grapalat"/>
        </w:rPr>
        <w:tab/>
      </w:r>
      <w:r w:rsidRPr="00AB54FD">
        <w:rPr>
          <w:rFonts w:ascii="GHEA Grapalat" w:hAnsi="GHEA Grapalat"/>
        </w:rPr>
        <w:t>Требования к праву участника на участие</w:t>
      </w:r>
      <w:r w:rsidR="00543BAE" w:rsidRPr="00AB54FD">
        <w:rPr>
          <w:rFonts w:ascii="GHEA Grapalat" w:hAnsi="GHEA Grapalat"/>
        </w:rPr>
        <w:t xml:space="preserve"> и порядок их оценки</w:t>
      </w:r>
      <w:r w:rsidR="003D0E3C" w:rsidRPr="00AB54FD">
        <w:rPr>
          <w:rFonts w:ascii="GHEA Grapalat" w:hAnsi="GHEA Grapalat"/>
        </w:rPr>
        <w:t>, в случае признания отобранным участником-условия представления обеспечения квалификации.</w:t>
      </w:r>
    </w:p>
    <w:p w:rsidR="00096865" w:rsidRPr="00AB54FD" w:rsidRDefault="00096865" w:rsidP="00B46D58">
      <w:pPr>
        <w:widowControl w:val="0"/>
        <w:tabs>
          <w:tab w:val="left" w:pos="1134"/>
        </w:tabs>
        <w:spacing w:after="160"/>
        <w:ind w:left="1134" w:hanging="567"/>
        <w:jc w:val="both"/>
        <w:rPr>
          <w:rFonts w:ascii="GHEA Grapalat" w:hAnsi="GHEA Grapalat"/>
        </w:rPr>
      </w:pPr>
      <w:r w:rsidRPr="00AB54FD">
        <w:rPr>
          <w:rFonts w:ascii="GHEA Grapalat" w:hAnsi="GHEA Grapalat"/>
        </w:rPr>
        <w:t>3.</w:t>
      </w:r>
      <w:r w:rsidR="005D191A" w:rsidRPr="00AB54FD">
        <w:rPr>
          <w:rFonts w:ascii="GHEA Grapalat" w:hAnsi="GHEA Grapalat"/>
        </w:rPr>
        <w:tab/>
      </w:r>
      <w:r w:rsidRPr="00AB54FD">
        <w:rPr>
          <w:rFonts w:ascii="GHEA Grapalat" w:hAnsi="GHEA Grapalat"/>
        </w:rPr>
        <w:t>Разъяснение приглашения и порядок вне</w:t>
      </w:r>
      <w:r w:rsidR="00543BAE" w:rsidRPr="00AB54FD">
        <w:rPr>
          <w:rFonts w:ascii="GHEA Grapalat" w:hAnsi="GHEA Grapalat"/>
        </w:rPr>
        <w:t>сения изменения в приглашение</w:t>
      </w:r>
    </w:p>
    <w:p w:rsidR="00087A30" w:rsidRPr="00AB54FD" w:rsidRDefault="00096865" w:rsidP="00B46D58">
      <w:pPr>
        <w:widowControl w:val="0"/>
        <w:tabs>
          <w:tab w:val="left" w:pos="1134"/>
        </w:tabs>
        <w:spacing w:after="160"/>
        <w:ind w:left="1134" w:hanging="567"/>
        <w:jc w:val="both"/>
        <w:rPr>
          <w:rFonts w:ascii="GHEA Grapalat" w:hAnsi="GHEA Grapalat" w:cs="Sylfaen"/>
        </w:rPr>
      </w:pPr>
      <w:r w:rsidRPr="00AB54FD">
        <w:rPr>
          <w:rFonts w:ascii="GHEA Grapalat" w:hAnsi="GHEA Grapalat"/>
        </w:rPr>
        <w:t>4.</w:t>
      </w:r>
      <w:r w:rsidR="005D191A" w:rsidRPr="00AB54FD">
        <w:rPr>
          <w:rFonts w:ascii="GHEA Grapalat" w:hAnsi="GHEA Grapalat"/>
        </w:rPr>
        <w:tab/>
      </w:r>
      <w:r w:rsidRPr="00AB54FD">
        <w:rPr>
          <w:rFonts w:ascii="GHEA Grapalat" w:hAnsi="GHEA Grapalat"/>
        </w:rPr>
        <w:t>Порядок подачи заявки</w:t>
      </w:r>
    </w:p>
    <w:p w:rsidR="00096865" w:rsidRPr="00AB54FD" w:rsidRDefault="00543BAE" w:rsidP="00B46D58">
      <w:pPr>
        <w:widowControl w:val="0"/>
        <w:tabs>
          <w:tab w:val="left" w:pos="1134"/>
        </w:tabs>
        <w:spacing w:after="160"/>
        <w:ind w:left="1134" w:hanging="567"/>
        <w:jc w:val="both"/>
        <w:rPr>
          <w:rFonts w:ascii="GHEA Grapalat" w:hAnsi="GHEA Grapalat"/>
        </w:rPr>
      </w:pPr>
      <w:r w:rsidRPr="00AB54FD">
        <w:rPr>
          <w:rFonts w:ascii="GHEA Grapalat" w:hAnsi="GHEA Grapalat"/>
        </w:rPr>
        <w:t>5.</w:t>
      </w:r>
      <w:r w:rsidRPr="00AB54FD">
        <w:rPr>
          <w:rFonts w:ascii="GHEA Grapalat" w:hAnsi="GHEA Grapalat"/>
        </w:rPr>
        <w:tab/>
        <w:t>Ценовое предложение заявки</w:t>
      </w:r>
      <w:r w:rsidR="00087A30" w:rsidRPr="00AB54FD">
        <w:rPr>
          <w:rFonts w:ascii="GHEA Grapalat" w:hAnsi="GHEA Grapalat"/>
        </w:rPr>
        <w:t xml:space="preserve"> </w:t>
      </w:r>
    </w:p>
    <w:p w:rsidR="00096865" w:rsidRPr="00AB54FD" w:rsidRDefault="00087A30" w:rsidP="00B46D58">
      <w:pPr>
        <w:widowControl w:val="0"/>
        <w:tabs>
          <w:tab w:val="left" w:pos="1134"/>
        </w:tabs>
        <w:spacing w:after="160"/>
        <w:ind w:left="1134" w:hanging="567"/>
        <w:jc w:val="both"/>
        <w:rPr>
          <w:rFonts w:ascii="GHEA Grapalat" w:hAnsi="GHEA Grapalat"/>
        </w:rPr>
      </w:pPr>
      <w:r w:rsidRPr="00AB54FD">
        <w:rPr>
          <w:rFonts w:ascii="GHEA Grapalat" w:hAnsi="GHEA Grapalat"/>
        </w:rPr>
        <w:t>6.</w:t>
      </w:r>
      <w:r w:rsidR="005D191A" w:rsidRPr="00AB54FD">
        <w:rPr>
          <w:rFonts w:ascii="GHEA Grapalat" w:hAnsi="GHEA Grapalat"/>
        </w:rPr>
        <w:tab/>
      </w:r>
      <w:r w:rsidRPr="00AB54FD">
        <w:rPr>
          <w:rFonts w:ascii="GHEA Grapalat" w:hAnsi="GHEA Grapalat"/>
        </w:rPr>
        <w:t>Срок действия заявки, порядок внесения</w:t>
      </w:r>
      <w:r w:rsidR="005D191A" w:rsidRPr="00AB54FD">
        <w:rPr>
          <w:rFonts w:ascii="GHEA Grapalat" w:hAnsi="GHEA Grapalat"/>
        </w:rPr>
        <w:t xml:space="preserve"> изменений в заявки и их отзыва</w:t>
      </w:r>
      <w:r w:rsidRPr="00AB54FD">
        <w:rPr>
          <w:rFonts w:ascii="GHEA Grapalat" w:hAnsi="GHEA Grapalat"/>
        </w:rPr>
        <w:t xml:space="preserve"> </w:t>
      </w:r>
    </w:p>
    <w:p w:rsidR="00F6385E" w:rsidRPr="00AB54FD" w:rsidRDefault="00087A30" w:rsidP="00B46D58">
      <w:pPr>
        <w:widowControl w:val="0"/>
        <w:tabs>
          <w:tab w:val="left" w:pos="1134"/>
        </w:tabs>
        <w:spacing w:after="160"/>
        <w:ind w:left="1134" w:hanging="567"/>
        <w:jc w:val="both"/>
        <w:rPr>
          <w:rFonts w:ascii="GHEA Grapalat" w:hAnsi="GHEA Grapalat"/>
        </w:rPr>
      </w:pPr>
      <w:r w:rsidRPr="00AB54FD">
        <w:rPr>
          <w:rFonts w:ascii="GHEA Grapalat" w:hAnsi="GHEA Grapalat"/>
        </w:rPr>
        <w:t>7.</w:t>
      </w:r>
      <w:r w:rsidR="005D191A" w:rsidRPr="00AB54FD">
        <w:rPr>
          <w:rFonts w:ascii="GHEA Grapalat" w:hAnsi="GHEA Grapalat"/>
        </w:rPr>
        <w:tab/>
      </w:r>
    </w:p>
    <w:p w:rsidR="00096865" w:rsidRPr="00AB54FD" w:rsidRDefault="00087A30" w:rsidP="00B46D58">
      <w:pPr>
        <w:widowControl w:val="0"/>
        <w:tabs>
          <w:tab w:val="left" w:pos="1134"/>
        </w:tabs>
        <w:spacing w:after="160"/>
        <w:ind w:left="1134" w:hanging="567"/>
        <w:jc w:val="both"/>
        <w:rPr>
          <w:rFonts w:ascii="GHEA Grapalat" w:hAnsi="GHEA Grapalat" w:cs="Sylfaen"/>
        </w:rPr>
      </w:pPr>
      <w:r w:rsidRPr="00AB54FD">
        <w:rPr>
          <w:rFonts w:ascii="GHEA Grapalat" w:hAnsi="GHEA Grapalat"/>
        </w:rPr>
        <w:t>8.</w:t>
      </w:r>
      <w:r w:rsidR="005D191A" w:rsidRPr="00AB54FD">
        <w:rPr>
          <w:rFonts w:ascii="GHEA Grapalat" w:hAnsi="GHEA Grapalat"/>
        </w:rPr>
        <w:tab/>
      </w:r>
      <w:r w:rsidRPr="00AB54FD">
        <w:rPr>
          <w:rFonts w:ascii="GHEA Grapalat" w:hAnsi="GHEA Grapalat"/>
        </w:rPr>
        <w:t>Вскрытие, оц</w:t>
      </w:r>
      <w:r w:rsidR="000B2CFA" w:rsidRPr="00AB54FD">
        <w:rPr>
          <w:rFonts w:ascii="GHEA Grapalat" w:hAnsi="GHEA Grapalat"/>
        </w:rPr>
        <w:t>енка заявок и подведение итогов</w:t>
      </w:r>
    </w:p>
    <w:p w:rsidR="00096865" w:rsidRPr="00AB54FD" w:rsidRDefault="00087A30" w:rsidP="00B46D58">
      <w:pPr>
        <w:widowControl w:val="0"/>
        <w:tabs>
          <w:tab w:val="left" w:pos="1134"/>
        </w:tabs>
        <w:spacing w:after="160"/>
        <w:ind w:left="1134" w:hanging="567"/>
        <w:jc w:val="both"/>
        <w:rPr>
          <w:rFonts w:ascii="GHEA Grapalat" w:hAnsi="GHEA Grapalat"/>
        </w:rPr>
      </w:pPr>
      <w:r w:rsidRPr="00AB54FD">
        <w:rPr>
          <w:rFonts w:ascii="GHEA Grapalat" w:hAnsi="GHEA Grapalat"/>
        </w:rPr>
        <w:t>9.</w:t>
      </w:r>
      <w:r w:rsidR="005D191A" w:rsidRPr="00AB54FD">
        <w:rPr>
          <w:rFonts w:ascii="GHEA Grapalat" w:hAnsi="GHEA Grapalat"/>
        </w:rPr>
        <w:tab/>
      </w:r>
      <w:r w:rsidRPr="00AB54FD">
        <w:rPr>
          <w:rFonts w:ascii="GHEA Grapalat" w:hAnsi="GHEA Grapalat"/>
        </w:rPr>
        <w:t>Заключение догово</w:t>
      </w:r>
      <w:r w:rsidR="00543BAE" w:rsidRPr="00AB54FD">
        <w:rPr>
          <w:rFonts w:ascii="GHEA Grapalat" w:hAnsi="GHEA Grapalat"/>
        </w:rPr>
        <w:t>ра</w:t>
      </w:r>
    </w:p>
    <w:p w:rsidR="00096865" w:rsidRPr="00AB54FD" w:rsidRDefault="00087A30" w:rsidP="00B46D58">
      <w:pPr>
        <w:widowControl w:val="0"/>
        <w:tabs>
          <w:tab w:val="left" w:pos="1134"/>
        </w:tabs>
        <w:spacing w:after="160"/>
        <w:ind w:left="1134" w:hanging="567"/>
        <w:jc w:val="both"/>
        <w:rPr>
          <w:rFonts w:ascii="GHEA Grapalat" w:hAnsi="GHEA Grapalat"/>
        </w:rPr>
      </w:pPr>
      <w:r w:rsidRPr="00AB54FD">
        <w:rPr>
          <w:rFonts w:ascii="GHEA Grapalat" w:hAnsi="GHEA Grapalat"/>
        </w:rPr>
        <w:t>10.</w:t>
      </w:r>
      <w:r w:rsidR="005D191A" w:rsidRPr="00AB54FD">
        <w:rPr>
          <w:rFonts w:ascii="GHEA Grapalat" w:hAnsi="GHEA Grapalat"/>
        </w:rPr>
        <w:tab/>
      </w:r>
      <w:r w:rsidR="003E1D9D" w:rsidRPr="00AB54FD">
        <w:rPr>
          <w:rFonts w:ascii="GHEA Grapalat" w:hAnsi="GHEA Grapalat"/>
        </w:rPr>
        <w:t xml:space="preserve">Обеспечения </w:t>
      </w:r>
      <w:r w:rsidR="00174DAB" w:rsidRPr="00AB54FD">
        <w:rPr>
          <w:rFonts w:ascii="GHEA Grapalat" w:hAnsi="GHEA Grapalat"/>
        </w:rPr>
        <w:t xml:space="preserve">квалификации  и </w:t>
      </w:r>
      <w:r w:rsidR="00543BAE" w:rsidRPr="00AB54FD">
        <w:rPr>
          <w:rFonts w:ascii="GHEA Grapalat" w:hAnsi="GHEA Grapalat"/>
        </w:rPr>
        <w:t>договора</w:t>
      </w:r>
      <w:r w:rsidRPr="00AB54FD">
        <w:rPr>
          <w:rFonts w:ascii="GHEA Grapalat" w:hAnsi="GHEA Grapalat"/>
        </w:rPr>
        <w:t xml:space="preserve"> </w:t>
      </w:r>
    </w:p>
    <w:p w:rsidR="00096865" w:rsidRPr="00AB54FD" w:rsidRDefault="00096865" w:rsidP="00B46D58">
      <w:pPr>
        <w:widowControl w:val="0"/>
        <w:tabs>
          <w:tab w:val="left" w:pos="1134"/>
        </w:tabs>
        <w:spacing w:after="160"/>
        <w:ind w:left="1134" w:hanging="567"/>
        <w:jc w:val="both"/>
        <w:rPr>
          <w:rFonts w:ascii="GHEA Grapalat" w:hAnsi="GHEA Grapalat"/>
        </w:rPr>
      </w:pPr>
      <w:r w:rsidRPr="00AB54FD">
        <w:rPr>
          <w:rFonts w:ascii="GHEA Grapalat" w:hAnsi="GHEA Grapalat"/>
        </w:rPr>
        <w:t>11.</w:t>
      </w:r>
      <w:r w:rsidR="005D191A" w:rsidRPr="00AB54FD">
        <w:rPr>
          <w:rFonts w:ascii="GHEA Grapalat" w:hAnsi="GHEA Grapalat"/>
        </w:rPr>
        <w:tab/>
      </w:r>
      <w:r w:rsidRPr="00AB54FD">
        <w:rPr>
          <w:rFonts w:ascii="GHEA Grapalat" w:hAnsi="GHEA Grapalat"/>
        </w:rPr>
        <w:t>Объяв</w:t>
      </w:r>
      <w:r w:rsidR="00543BAE" w:rsidRPr="00AB54FD">
        <w:rPr>
          <w:rFonts w:ascii="GHEA Grapalat" w:hAnsi="GHEA Grapalat"/>
        </w:rPr>
        <w:t>ление процедуры несостоявшейся</w:t>
      </w:r>
      <w:r w:rsidRPr="00AB54FD">
        <w:rPr>
          <w:rFonts w:ascii="GHEA Grapalat" w:hAnsi="GHEA Grapalat"/>
        </w:rPr>
        <w:t xml:space="preserve"> </w:t>
      </w:r>
    </w:p>
    <w:p w:rsidR="00096865" w:rsidRPr="00AB54FD" w:rsidRDefault="00096865" w:rsidP="00B46D58">
      <w:pPr>
        <w:widowControl w:val="0"/>
        <w:tabs>
          <w:tab w:val="left" w:pos="1134"/>
        </w:tabs>
        <w:spacing w:after="160"/>
        <w:ind w:left="1134" w:hanging="567"/>
        <w:jc w:val="both"/>
        <w:rPr>
          <w:rFonts w:ascii="GHEA Grapalat" w:hAnsi="GHEA Grapalat"/>
        </w:rPr>
      </w:pPr>
      <w:r w:rsidRPr="00AB54FD">
        <w:rPr>
          <w:rFonts w:ascii="GHEA Grapalat" w:hAnsi="GHEA Grapalat"/>
        </w:rPr>
        <w:t>12.</w:t>
      </w:r>
      <w:r w:rsidR="005D191A" w:rsidRPr="00AB54FD">
        <w:rPr>
          <w:rFonts w:ascii="GHEA Grapalat" w:hAnsi="GHEA Grapalat"/>
        </w:rPr>
        <w:tab/>
      </w:r>
      <w:r w:rsidRPr="00AB54FD">
        <w:rPr>
          <w:rFonts w:ascii="GHEA Grapalat" w:hAnsi="GHEA Grapalat"/>
        </w:rPr>
        <w:t>Право участника и порядок обжалования им действий и (или) принятых решений</w:t>
      </w:r>
      <w:r w:rsidR="00543BAE" w:rsidRPr="00AB54FD">
        <w:rPr>
          <w:rFonts w:ascii="GHEA Grapalat" w:hAnsi="GHEA Grapalat"/>
        </w:rPr>
        <w:t>, связанных с процессом закупки</w:t>
      </w:r>
    </w:p>
    <w:p w:rsidR="00520F57" w:rsidRPr="00AB54FD" w:rsidRDefault="00520F57" w:rsidP="00B46D58">
      <w:pPr>
        <w:widowControl w:val="0"/>
        <w:spacing w:after="160"/>
        <w:jc w:val="center"/>
        <w:rPr>
          <w:rFonts w:ascii="GHEA Grapalat" w:hAnsi="GHEA Grapalat"/>
          <w:b/>
        </w:rPr>
      </w:pPr>
    </w:p>
    <w:p w:rsidR="00520F57" w:rsidRPr="00AB54FD" w:rsidRDefault="00520F57" w:rsidP="00B46D58">
      <w:pPr>
        <w:widowControl w:val="0"/>
        <w:spacing w:after="160"/>
        <w:jc w:val="center"/>
        <w:rPr>
          <w:rFonts w:ascii="GHEA Grapalat" w:hAnsi="GHEA Grapalat"/>
          <w:b/>
        </w:rPr>
      </w:pPr>
    </w:p>
    <w:p w:rsidR="008842CE" w:rsidRPr="00AB54FD" w:rsidRDefault="00CA590C" w:rsidP="00B46D58">
      <w:pPr>
        <w:widowControl w:val="0"/>
        <w:spacing w:after="160"/>
        <w:jc w:val="center"/>
        <w:rPr>
          <w:rFonts w:ascii="GHEA Grapalat" w:hAnsi="GHEA Grapalat"/>
          <w:b/>
        </w:rPr>
      </w:pPr>
      <w:r w:rsidRPr="00AB54FD">
        <w:rPr>
          <w:rFonts w:ascii="GHEA Grapalat" w:hAnsi="GHEA Grapalat"/>
          <w:b/>
        </w:rPr>
        <w:t xml:space="preserve">ЧАСТЬ II. </w:t>
      </w:r>
    </w:p>
    <w:p w:rsidR="008842CE" w:rsidRPr="00AB54FD" w:rsidRDefault="008842CE" w:rsidP="00B46D58">
      <w:pPr>
        <w:widowControl w:val="0"/>
        <w:spacing w:after="160"/>
        <w:jc w:val="center"/>
        <w:rPr>
          <w:rFonts w:ascii="GHEA Grapalat" w:hAnsi="GHEA Grapalat"/>
          <w:b/>
        </w:rPr>
      </w:pPr>
    </w:p>
    <w:p w:rsidR="00096865" w:rsidRPr="00AB54FD" w:rsidRDefault="00096865" w:rsidP="00B46D58">
      <w:pPr>
        <w:widowControl w:val="0"/>
        <w:spacing w:after="160"/>
        <w:jc w:val="center"/>
        <w:rPr>
          <w:rFonts w:ascii="GHEA Grapalat" w:hAnsi="GHEA Grapalat"/>
          <w:b/>
        </w:rPr>
      </w:pPr>
      <w:r w:rsidRPr="00AB54FD">
        <w:rPr>
          <w:rFonts w:ascii="GHEA Grapalat" w:hAnsi="GHEA Grapalat"/>
          <w:b/>
        </w:rPr>
        <w:lastRenderedPageBreak/>
        <w:t xml:space="preserve">ИНСТРУКЦИЯ ПО ПОДГОТОВКЕ ЗАЯВКИ </w:t>
      </w:r>
      <w:r w:rsidR="00CA590C" w:rsidRPr="00AB54FD">
        <w:rPr>
          <w:rFonts w:ascii="GHEA Grapalat" w:hAnsi="GHEA Grapalat"/>
          <w:b/>
        </w:rPr>
        <w:br/>
      </w:r>
      <w:r w:rsidRPr="00AB54FD">
        <w:rPr>
          <w:rFonts w:ascii="GHEA Grapalat" w:hAnsi="GHEA Grapalat"/>
          <w:b/>
        </w:rPr>
        <w:t>НА ОТКРЫТЫЙ КОНКУРС</w:t>
      </w:r>
    </w:p>
    <w:p w:rsidR="00520F57" w:rsidRPr="00AB54FD" w:rsidRDefault="00520F57" w:rsidP="00B46D58">
      <w:pPr>
        <w:widowControl w:val="0"/>
        <w:spacing w:after="160"/>
        <w:jc w:val="center"/>
        <w:rPr>
          <w:rFonts w:ascii="GHEA Grapalat" w:hAnsi="GHEA Grapalat"/>
          <w:b/>
        </w:rPr>
      </w:pPr>
    </w:p>
    <w:p w:rsidR="00096865" w:rsidRPr="00AB54FD" w:rsidRDefault="00096865" w:rsidP="00B46D58">
      <w:pPr>
        <w:widowControl w:val="0"/>
        <w:tabs>
          <w:tab w:val="left" w:pos="1134"/>
        </w:tabs>
        <w:spacing w:after="160"/>
        <w:ind w:left="1134" w:hanging="567"/>
        <w:jc w:val="both"/>
        <w:rPr>
          <w:rFonts w:ascii="GHEA Grapalat" w:hAnsi="GHEA Grapalat"/>
        </w:rPr>
      </w:pPr>
      <w:r w:rsidRPr="00AB54FD">
        <w:rPr>
          <w:rFonts w:ascii="GHEA Grapalat" w:hAnsi="GHEA Grapalat"/>
        </w:rPr>
        <w:t>1.</w:t>
      </w:r>
      <w:r w:rsidRPr="00AB54FD">
        <w:rPr>
          <w:rFonts w:ascii="GHEA Grapalat" w:hAnsi="GHEA Grapalat"/>
        </w:rPr>
        <w:tab/>
        <w:t>Общ</w:t>
      </w:r>
      <w:r w:rsidR="00543BAE" w:rsidRPr="00AB54FD">
        <w:rPr>
          <w:rFonts w:ascii="GHEA Grapalat" w:hAnsi="GHEA Grapalat"/>
        </w:rPr>
        <w:t>ие положения</w:t>
      </w:r>
    </w:p>
    <w:p w:rsidR="00096865" w:rsidRPr="00AB54FD" w:rsidRDefault="00543BAE" w:rsidP="00B46D58">
      <w:pPr>
        <w:widowControl w:val="0"/>
        <w:tabs>
          <w:tab w:val="left" w:pos="1134"/>
        </w:tabs>
        <w:spacing w:after="160"/>
        <w:ind w:left="1134" w:hanging="567"/>
        <w:jc w:val="both"/>
        <w:rPr>
          <w:rFonts w:ascii="GHEA Grapalat" w:hAnsi="GHEA Grapalat"/>
        </w:rPr>
      </w:pPr>
      <w:r w:rsidRPr="00AB54FD">
        <w:rPr>
          <w:rFonts w:ascii="GHEA Grapalat" w:hAnsi="GHEA Grapalat"/>
        </w:rPr>
        <w:t>2.</w:t>
      </w:r>
      <w:r w:rsidRPr="00AB54FD">
        <w:rPr>
          <w:rFonts w:ascii="GHEA Grapalat" w:hAnsi="GHEA Grapalat"/>
        </w:rPr>
        <w:tab/>
        <w:t>Заявка на процедуру</w:t>
      </w:r>
    </w:p>
    <w:p w:rsidR="0061522D" w:rsidRPr="00AB54FD" w:rsidRDefault="00450C30" w:rsidP="00B46D58">
      <w:pPr>
        <w:widowControl w:val="0"/>
        <w:tabs>
          <w:tab w:val="left" w:pos="1134"/>
        </w:tabs>
        <w:spacing w:after="160"/>
        <w:ind w:left="1134" w:hanging="567"/>
        <w:jc w:val="both"/>
        <w:rPr>
          <w:rFonts w:ascii="GHEA Grapalat" w:hAnsi="GHEA Grapalat"/>
        </w:rPr>
      </w:pPr>
      <w:r w:rsidRPr="00AB54FD">
        <w:rPr>
          <w:rFonts w:ascii="GHEA Grapalat" w:hAnsi="GHEA Grapalat"/>
        </w:rPr>
        <w:t>3</w:t>
      </w:r>
      <w:r w:rsidR="00543BAE" w:rsidRPr="00AB54FD">
        <w:rPr>
          <w:rFonts w:ascii="GHEA Grapalat" w:hAnsi="GHEA Grapalat"/>
        </w:rPr>
        <w:t>.</w:t>
      </w:r>
      <w:r w:rsidR="00543BAE" w:rsidRPr="00AB54FD">
        <w:rPr>
          <w:rFonts w:ascii="GHEA Grapalat" w:hAnsi="GHEA Grapalat"/>
        </w:rPr>
        <w:tab/>
        <w:t>Приложения № 1-</w:t>
      </w:r>
      <w:r w:rsidR="003529EA" w:rsidRPr="00AB54FD">
        <w:rPr>
          <w:rFonts w:ascii="GHEA Grapalat" w:hAnsi="GHEA Grapalat"/>
        </w:rPr>
        <w:t>6</w:t>
      </w:r>
    </w:p>
    <w:p w:rsidR="00E17B7F" w:rsidRPr="00AB54FD" w:rsidRDefault="00E17B7F">
      <w:pPr>
        <w:rPr>
          <w:rFonts w:ascii="GHEA Grapalat" w:hAnsi="GHEA Grapalat"/>
          <w:spacing w:val="-6"/>
        </w:rPr>
      </w:pPr>
      <w:r w:rsidRPr="00AB54FD">
        <w:rPr>
          <w:rFonts w:ascii="GHEA Grapalat" w:hAnsi="GHEA Grapalat"/>
          <w:spacing w:val="-6"/>
        </w:rPr>
        <w:br w:type="page"/>
      </w:r>
    </w:p>
    <w:p w:rsidR="00096865" w:rsidRPr="00AB54FD" w:rsidRDefault="00E17B7F" w:rsidP="00E17B7F">
      <w:pPr>
        <w:widowControl w:val="0"/>
        <w:spacing w:after="160"/>
        <w:ind w:hanging="567"/>
        <w:jc w:val="both"/>
        <w:rPr>
          <w:rFonts w:ascii="GHEA Grapalat" w:hAnsi="GHEA Grapalat"/>
          <w:spacing w:val="-6"/>
        </w:rPr>
      </w:pPr>
      <w:r w:rsidRPr="00AB54FD">
        <w:rPr>
          <w:rFonts w:ascii="GHEA Grapalat" w:hAnsi="GHEA Grapalat"/>
          <w:spacing w:val="-6"/>
        </w:rPr>
        <w:lastRenderedPageBreak/>
        <w:t xml:space="preserve">               </w:t>
      </w:r>
      <w:r w:rsidR="00096865" w:rsidRPr="00AB54FD">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B2C4A" w:rsidRPr="00BB2C4A">
        <w:rPr>
          <w:rFonts w:ascii="GHEA Grapalat" w:hAnsi="GHEA Grapalat" w:cs="Times Armenian"/>
          <w:sz w:val="20"/>
          <w:lang w:val="hy-AM"/>
        </w:rPr>
        <w:t xml:space="preserve">ՀԴԳ-ԳՀԾՁԲ--ԴՍ-02/26 </w:t>
      </w:r>
      <w:r w:rsidR="00096865" w:rsidRPr="00AB54FD">
        <w:rPr>
          <w:rFonts w:ascii="GHEA Grapalat" w:hAnsi="GHEA Grapalat"/>
          <w:spacing w:val="-6"/>
        </w:rPr>
        <w:t>(далее — процедура).</w:t>
      </w:r>
    </w:p>
    <w:p w:rsidR="00096865" w:rsidRPr="00AB54FD" w:rsidRDefault="00096865" w:rsidP="00B46D58">
      <w:pPr>
        <w:widowControl w:val="0"/>
        <w:spacing w:after="160"/>
        <w:ind w:firstLine="567"/>
        <w:jc w:val="both"/>
        <w:rPr>
          <w:rFonts w:ascii="GHEA Grapalat" w:hAnsi="GHEA Grapalat"/>
        </w:rPr>
      </w:pPr>
      <w:r w:rsidRPr="00AB54F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B54FD">
        <w:rPr>
          <w:rFonts w:ascii="Courier New" w:hAnsi="Courier New" w:cs="Courier New"/>
          <w:lang w:val="en-US"/>
        </w:rPr>
        <w:t> </w:t>
      </w:r>
      <w:r w:rsidRPr="00AB54FD">
        <w:rPr>
          <w:rFonts w:ascii="GHEA Grapalat" w:hAnsi="GHEA Grapalat"/>
        </w:rPr>
        <w:t>4</w:t>
      </w:r>
      <w:r w:rsidR="006D2DF7" w:rsidRPr="00AB54FD">
        <w:rPr>
          <w:rFonts w:ascii="Courier New" w:hAnsi="Courier New" w:cs="Courier New"/>
          <w:lang w:val="en-US"/>
        </w:rPr>
        <w:t> </w:t>
      </w:r>
      <w:r w:rsidRPr="00AB54FD">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B54FD" w:rsidRDefault="00096865" w:rsidP="00B46D58">
      <w:pPr>
        <w:widowControl w:val="0"/>
        <w:spacing w:after="160"/>
        <w:ind w:firstLine="567"/>
        <w:jc w:val="both"/>
        <w:rPr>
          <w:rFonts w:ascii="GHEA Grapalat" w:hAnsi="GHEA Grapalat"/>
        </w:rPr>
      </w:pPr>
      <w:r w:rsidRPr="00AB54FD">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B54FD" w:rsidRDefault="00096865" w:rsidP="00B46D58">
      <w:pPr>
        <w:widowControl w:val="0"/>
        <w:spacing w:after="160"/>
        <w:ind w:firstLine="567"/>
        <w:jc w:val="both"/>
        <w:rPr>
          <w:rFonts w:ascii="GHEA Grapalat" w:hAnsi="GHEA Grapalat" w:cs="Times Armenian"/>
        </w:rPr>
      </w:pPr>
      <w:r w:rsidRPr="00AB54F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72ED4" w:rsidRPr="00AB54FD" w:rsidRDefault="00A81DD5" w:rsidP="00472ED4">
      <w:pPr>
        <w:pStyle w:val="BodyTextIndent2"/>
        <w:spacing w:line="240" w:lineRule="auto"/>
        <w:ind w:firstLine="567"/>
        <w:rPr>
          <w:rFonts w:ascii="GHEA Grapalat" w:hAnsi="GHEA Grapalat"/>
          <w:lang w:val="hy-AM"/>
        </w:rPr>
      </w:pPr>
      <w:r w:rsidRPr="00AB54FD">
        <w:rPr>
          <w:rFonts w:ascii="GHEA Grapalat" w:hAnsi="GHEA Grapalat"/>
          <w:sz w:val="24"/>
          <w:szCs w:val="24"/>
        </w:rPr>
        <w:t>Адрес электронной почты секретаря оценочной комиссии "</w:t>
      </w:r>
      <w:r w:rsidR="00472ED4" w:rsidRPr="00AB54FD">
        <w:rPr>
          <w:rFonts w:ascii="GHEA Grapalat" w:hAnsi="GHEA Grapalat"/>
          <w:sz w:val="24"/>
          <w:szCs w:val="24"/>
          <w:lang w:val="hy-AM"/>
        </w:rPr>
        <w:t>«</w:t>
      </w:r>
      <w:r w:rsidR="00472ED4" w:rsidRPr="00AB54FD">
        <w:rPr>
          <w:rFonts w:ascii="GHEA Grapalat" w:hAnsi="GHEA Grapalat"/>
          <w:i/>
          <w:u w:val="single"/>
          <w:lang w:val="hy-AM"/>
        </w:rPr>
        <w:t>tamara-mirzakhanyan@mail.ru</w:t>
      </w:r>
      <w:r w:rsidR="00472ED4" w:rsidRPr="00AB54FD">
        <w:rPr>
          <w:rFonts w:ascii="GHEA Grapalat" w:hAnsi="GHEA Grapalat"/>
          <w:sz w:val="24"/>
          <w:szCs w:val="24"/>
          <w:lang w:val="hy-AM"/>
        </w:rPr>
        <w:t>»</w:t>
      </w:r>
    </w:p>
    <w:p w:rsidR="003E1421" w:rsidRPr="00AB54FD" w:rsidRDefault="00A81DD5" w:rsidP="00B46D58">
      <w:pPr>
        <w:pStyle w:val="BodyTextIndent2"/>
        <w:widowControl w:val="0"/>
        <w:spacing w:after="160" w:line="240" w:lineRule="auto"/>
        <w:ind w:firstLine="567"/>
        <w:rPr>
          <w:rFonts w:ascii="GHEA Grapalat" w:hAnsi="GHEA Grapalat"/>
          <w:sz w:val="24"/>
          <w:szCs w:val="24"/>
        </w:rPr>
      </w:pPr>
      <w:r w:rsidRPr="00AB54FD">
        <w:rPr>
          <w:rFonts w:ascii="GHEA Grapalat" w:hAnsi="GHEA Grapalat"/>
          <w:sz w:val="24"/>
          <w:szCs w:val="24"/>
        </w:rPr>
        <w:t>".</w:t>
      </w:r>
    </w:p>
    <w:p w:rsidR="00096865" w:rsidRPr="00AB54FD" w:rsidRDefault="00F5653D" w:rsidP="00B46D58">
      <w:pPr>
        <w:widowControl w:val="0"/>
        <w:spacing w:after="160"/>
        <w:jc w:val="center"/>
        <w:rPr>
          <w:rFonts w:ascii="GHEA Grapalat" w:hAnsi="GHEA Grapalat"/>
        </w:rPr>
      </w:pPr>
      <w:r w:rsidRPr="00AB54FD">
        <w:rPr>
          <w:rFonts w:ascii="GHEA Grapalat" w:hAnsi="GHEA Grapalat"/>
        </w:rPr>
        <w:br w:type="page"/>
      </w:r>
      <w:r w:rsidRPr="00AB54FD">
        <w:rPr>
          <w:rFonts w:ascii="GHEA Grapalat" w:hAnsi="GHEA Grapalat"/>
        </w:rPr>
        <w:lastRenderedPageBreak/>
        <w:t>ЧАСТЬ I</w:t>
      </w:r>
    </w:p>
    <w:p w:rsidR="00096865" w:rsidRPr="00AB54FD" w:rsidRDefault="00096865" w:rsidP="00B46D58">
      <w:pPr>
        <w:pStyle w:val="Heading3"/>
        <w:keepNext w:val="0"/>
        <w:widowControl w:val="0"/>
        <w:spacing w:after="160" w:line="240" w:lineRule="auto"/>
        <w:rPr>
          <w:rFonts w:ascii="GHEA Grapalat" w:hAnsi="GHEA Grapalat"/>
          <w:sz w:val="24"/>
          <w:szCs w:val="24"/>
        </w:rPr>
      </w:pPr>
    </w:p>
    <w:p w:rsidR="00096865" w:rsidRPr="00AB54FD" w:rsidRDefault="00F63BBB" w:rsidP="00B46D58">
      <w:pPr>
        <w:widowControl w:val="0"/>
        <w:spacing w:after="160"/>
        <w:jc w:val="center"/>
        <w:rPr>
          <w:rFonts w:ascii="GHEA Grapalat" w:hAnsi="GHEA Grapalat" w:cs="Sylfaen"/>
          <w:b/>
        </w:rPr>
      </w:pPr>
      <w:r w:rsidRPr="00AB54FD">
        <w:rPr>
          <w:rFonts w:ascii="GHEA Grapalat" w:hAnsi="GHEA Grapalat"/>
          <w:b/>
        </w:rPr>
        <w:t xml:space="preserve">1. </w:t>
      </w:r>
      <w:r w:rsidR="002B32D6" w:rsidRPr="00AB54FD">
        <w:rPr>
          <w:rFonts w:ascii="GHEA Grapalat" w:hAnsi="GHEA Grapalat"/>
          <w:b/>
        </w:rPr>
        <w:t>ХАРАКТЕРИСТИКА ПРЕДМЕТА ЗАКУПКИ</w:t>
      </w:r>
    </w:p>
    <w:p w:rsidR="00096865" w:rsidRPr="00AB54FD" w:rsidRDefault="00845AA5" w:rsidP="00311262">
      <w:pPr>
        <w:pStyle w:val="BodyText"/>
        <w:widowControl w:val="0"/>
        <w:spacing w:after="160"/>
        <w:ind w:right="-7"/>
        <w:jc w:val="center"/>
        <w:rPr>
          <w:rFonts w:ascii="GHEA Grapalat" w:hAnsi="GHEA Grapalat"/>
          <w:i/>
        </w:rPr>
      </w:pPr>
      <w:r w:rsidRPr="00AB54FD">
        <w:rPr>
          <w:rFonts w:ascii="GHEA Grapalat" w:hAnsi="GHEA Grapalat"/>
          <w:i/>
        </w:rPr>
        <w:t>1.1</w:t>
      </w:r>
      <w:r w:rsidR="008E6E51" w:rsidRPr="00AB54FD">
        <w:rPr>
          <w:rFonts w:ascii="GHEA Grapalat" w:hAnsi="GHEA Grapalat"/>
          <w:i/>
        </w:rPr>
        <w:t>.</w:t>
      </w:r>
      <w:r w:rsidR="00F63BBB" w:rsidRPr="00AB54FD">
        <w:rPr>
          <w:rFonts w:ascii="GHEA Grapalat" w:hAnsi="GHEA Grapalat"/>
          <w:i/>
        </w:rPr>
        <w:tab/>
      </w:r>
      <w:r w:rsidRPr="00AB54FD">
        <w:rPr>
          <w:rFonts w:ascii="GHEA Grapalat" w:hAnsi="GHEA Grapalat"/>
          <w:i/>
        </w:rPr>
        <w:t>Предметом закупки является приобретение "</w:t>
      </w:r>
      <w:r w:rsidR="00311262" w:rsidRPr="00AB54FD">
        <w:rPr>
          <w:rFonts w:ascii="GHEA Grapalat" w:hAnsi="GHEA Grapalat"/>
        </w:rPr>
        <w:t>«</w:t>
      </w:r>
      <w:r w:rsidR="00BB2C4A" w:rsidRPr="00BB2C4A">
        <w:t xml:space="preserve"> </w:t>
      </w:r>
      <w:r w:rsidR="00BB2C4A" w:rsidRPr="00BB2C4A">
        <w:rPr>
          <w:rFonts w:ascii="GHEA Grapalat" w:hAnsi="GHEA Grapalat"/>
        </w:rPr>
        <w:t xml:space="preserve">офицера по допинговому контролю </w:t>
      </w:r>
      <w:r w:rsidR="00311262" w:rsidRPr="00AB54FD">
        <w:rPr>
          <w:rFonts w:ascii="GHEA Grapalat" w:hAnsi="GHEA Grapalat"/>
        </w:rPr>
        <w:t>/»</w:t>
      </w:r>
      <w:r w:rsidRPr="00AB54FD">
        <w:rPr>
          <w:rFonts w:ascii="GHEA Grapalat" w:hAnsi="GHEA Grapalat"/>
          <w:i/>
        </w:rPr>
        <w:t xml:space="preserve">" (далее — также </w:t>
      </w:r>
      <w:r w:rsidR="00E968BE" w:rsidRPr="00AB54FD">
        <w:rPr>
          <w:rFonts w:ascii="GHEA Grapalat" w:hAnsi="GHEA Grapalat"/>
          <w:i/>
        </w:rPr>
        <w:t>услуга</w:t>
      </w:r>
      <w:r w:rsidRPr="00AB54FD">
        <w:rPr>
          <w:rFonts w:ascii="GHEA Grapalat" w:hAnsi="GHEA Grapalat"/>
          <w:i/>
        </w:rPr>
        <w:t>) для нужд "</w:t>
      </w:r>
      <w:r w:rsidR="00311262" w:rsidRPr="00AB54FD">
        <w:rPr>
          <w:rFonts w:ascii="GHEA Grapalat" w:hAnsi="GHEA Grapalat"/>
          <w:i/>
        </w:rPr>
        <w:t xml:space="preserve"> Антидопинговое Агентство С</w:t>
      </w:r>
      <w:r w:rsidR="00BB2C4A" w:rsidRPr="00AB54FD">
        <w:rPr>
          <w:rFonts w:ascii="GHEA Grapalat" w:hAnsi="GHEA Grapalat"/>
          <w:i/>
        </w:rPr>
        <w:t>НКО</w:t>
      </w:r>
      <w:r w:rsidRPr="00AB54FD">
        <w:rPr>
          <w:rFonts w:ascii="GHEA Grapalat" w:hAnsi="GHEA Grapalat"/>
          <w:i/>
        </w:rPr>
        <w:t>", которые сгруппированы в лоты "</w:t>
      </w:r>
      <w:r w:rsidR="00BB2C4A" w:rsidRPr="00BB2C4A">
        <w:rPr>
          <w:rFonts w:ascii="GHEA Grapalat" w:hAnsi="GHEA Grapalat"/>
          <w:i/>
        </w:rPr>
        <w:t>5</w:t>
      </w:r>
      <w:r w:rsidRPr="00AB54FD">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AB54FD" w:rsidTr="00F32DDC">
        <w:trPr>
          <w:jc w:val="center"/>
        </w:trPr>
        <w:tc>
          <w:tcPr>
            <w:tcW w:w="2634" w:type="dxa"/>
            <w:gridSpan w:val="2"/>
            <w:vAlign w:val="center"/>
          </w:tcPr>
          <w:p w:rsidR="00970424" w:rsidRPr="00AB54FD"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AB54FD">
              <w:rPr>
                <w:rFonts w:ascii="GHEA Grapalat" w:hAnsi="GHEA Grapalat"/>
                <w:b/>
                <w:i/>
                <w:sz w:val="24"/>
                <w:szCs w:val="24"/>
              </w:rPr>
              <w:t>Лотов</w:t>
            </w:r>
          </w:p>
        </w:tc>
        <w:tc>
          <w:tcPr>
            <w:tcW w:w="6600" w:type="dxa"/>
            <w:vMerge w:val="restart"/>
            <w:vAlign w:val="center"/>
          </w:tcPr>
          <w:p w:rsidR="00970424" w:rsidRPr="00AB54FD"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AB54FD">
              <w:rPr>
                <w:rFonts w:ascii="GHEA Grapalat" w:hAnsi="GHEA Grapalat"/>
                <w:b/>
                <w:i/>
                <w:sz w:val="24"/>
                <w:szCs w:val="24"/>
              </w:rPr>
              <w:t>Наименование лота</w:t>
            </w:r>
          </w:p>
        </w:tc>
      </w:tr>
      <w:tr w:rsidR="00970424" w:rsidRPr="00AB54FD" w:rsidTr="00970424">
        <w:trPr>
          <w:jc w:val="center"/>
        </w:trPr>
        <w:tc>
          <w:tcPr>
            <w:tcW w:w="1216" w:type="dxa"/>
            <w:vAlign w:val="center"/>
          </w:tcPr>
          <w:p w:rsidR="00970424" w:rsidRPr="00AB54FD" w:rsidRDefault="00970424" w:rsidP="00B46D58">
            <w:pPr>
              <w:pStyle w:val="BodyTextIndent2"/>
              <w:widowControl w:val="0"/>
              <w:spacing w:after="120" w:line="240" w:lineRule="auto"/>
              <w:ind w:firstLine="0"/>
              <w:jc w:val="center"/>
              <w:rPr>
                <w:rFonts w:ascii="GHEA Grapalat" w:hAnsi="GHEA Grapalat"/>
                <w:sz w:val="24"/>
                <w:szCs w:val="24"/>
              </w:rPr>
            </w:pPr>
            <w:r w:rsidRPr="00AB54FD">
              <w:rPr>
                <w:rFonts w:ascii="GHEA Grapalat" w:hAnsi="GHEA Grapalat"/>
                <w:b/>
                <w:i/>
                <w:sz w:val="24"/>
                <w:szCs w:val="24"/>
              </w:rPr>
              <w:t>Номера</w:t>
            </w:r>
          </w:p>
        </w:tc>
        <w:tc>
          <w:tcPr>
            <w:tcW w:w="1418" w:type="dxa"/>
            <w:vAlign w:val="center"/>
          </w:tcPr>
          <w:p w:rsidR="00970424" w:rsidRPr="00AB54FD" w:rsidRDefault="00970424" w:rsidP="00970424">
            <w:pPr>
              <w:pStyle w:val="BodyTextIndent2"/>
              <w:widowControl w:val="0"/>
              <w:spacing w:after="120" w:line="240" w:lineRule="auto"/>
              <w:ind w:firstLine="0"/>
              <w:jc w:val="center"/>
              <w:rPr>
                <w:rFonts w:ascii="GHEA Grapalat" w:hAnsi="GHEA Grapalat"/>
                <w:b/>
                <w:i/>
                <w:sz w:val="24"/>
                <w:szCs w:val="24"/>
              </w:rPr>
            </w:pPr>
            <w:r w:rsidRPr="00AB54FD">
              <w:rPr>
                <w:rFonts w:ascii="GHEA Grapalat" w:hAnsi="GHEA Grapalat"/>
                <w:b/>
                <w:i/>
                <w:sz w:val="24"/>
                <w:szCs w:val="24"/>
              </w:rPr>
              <w:t>Цена закупки</w:t>
            </w:r>
          </w:p>
        </w:tc>
        <w:tc>
          <w:tcPr>
            <w:tcW w:w="6600" w:type="dxa"/>
            <w:vMerge/>
            <w:vAlign w:val="center"/>
          </w:tcPr>
          <w:p w:rsidR="00970424" w:rsidRPr="00AB54FD"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AB54FD" w:rsidTr="00970424">
        <w:trPr>
          <w:jc w:val="center"/>
        </w:trPr>
        <w:tc>
          <w:tcPr>
            <w:tcW w:w="1216" w:type="dxa"/>
            <w:vAlign w:val="center"/>
          </w:tcPr>
          <w:p w:rsidR="00970424" w:rsidRPr="00AB54FD" w:rsidRDefault="00970424" w:rsidP="00B46D58">
            <w:pPr>
              <w:pStyle w:val="BodyTextIndent2"/>
              <w:widowControl w:val="0"/>
              <w:spacing w:after="120" w:line="240" w:lineRule="auto"/>
              <w:ind w:firstLine="0"/>
              <w:jc w:val="center"/>
              <w:rPr>
                <w:rFonts w:ascii="GHEA Grapalat" w:hAnsi="GHEA Grapalat"/>
                <w:sz w:val="24"/>
                <w:szCs w:val="24"/>
              </w:rPr>
            </w:pPr>
            <w:r w:rsidRPr="00AB54FD">
              <w:rPr>
                <w:rFonts w:ascii="GHEA Grapalat" w:hAnsi="GHEA Grapalat"/>
                <w:sz w:val="24"/>
                <w:szCs w:val="24"/>
              </w:rPr>
              <w:t>1</w:t>
            </w:r>
          </w:p>
        </w:tc>
        <w:tc>
          <w:tcPr>
            <w:tcW w:w="1418" w:type="dxa"/>
            <w:vAlign w:val="center"/>
          </w:tcPr>
          <w:p w:rsidR="00970424" w:rsidRPr="00AB54FD" w:rsidRDefault="00DD0DB7" w:rsidP="00970424">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rPr>
              <w:t>600</w:t>
            </w:r>
            <w:r w:rsidR="00472ED4" w:rsidRPr="00AB54FD">
              <w:rPr>
                <w:rFonts w:ascii="GHEA Grapalat" w:hAnsi="GHEA Grapalat"/>
                <w:sz w:val="24"/>
                <w:szCs w:val="24"/>
                <w:lang w:val="hy-AM"/>
              </w:rPr>
              <w:t>000</w:t>
            </w:r>
          </w:p>
        </w:tc>
        <w:tc>
          <w:tcPr>
            <w:tcW w:w="6600" w:type="dxa"/>
            <w:vAlign w:val="center"/>
          </w:tcPr>
          <w:p w:rsidR="00970424" w:rsidRPr="00AB54FD" w:rsidRDefault="00BB2C4A" w:rsidP="00B46D58">
            <w:pPr>
              <w:pStyle w:val="BodyTextIndent2"/>
              <w:widowControl w:val="0"/>
              <w:spacing w:after="120" w:line="240" w:lineRule="auto"/>
              <w:ind w:firstLine="0"/>
              <w:rPr>
                <w:rFonts w:ascii="GHEA Grapalat" w:hAnsi="GHEA Grapalat"/>
                <w:sz w:val="24"/>
                <w:szCs w:val="24"/>
                <w:u w:val="single"/>
                <w:vertAlign w:val="subscript"/>
              </w:rPr>
            </w:pPr>
            <w:r w:rsidRPr="00BB2C4A">
              <w:rPr>
                <w:rFonts w:ascii="GHEA Grapalat" w:hAnsi="GHEA Grapalat"/>
                <w:i/>
                <w:sz w:val="24"/>
                <w:szCs w:val="24"/>
              </w:rPr>
              <w:t xml:space="preserve">офицера по допинговому контролю </w:t>
            </w:r>
          </w:p>
        </w:tc>
      </w:tr>
      <w:tr w:rsidR="00BB2C4A" w:rsidRPr="00AB54FD" w:rsidTr="001A091B">
        <w:trPr>
          <w:jc w:val="center"/>
        </w:trPr>
        <w:tc>
          <w:tcPr>
            <w:tcW w:w="1216" w:type="dxa"/>
            <w:vAlign w:val="center"/>
          </w:tcPr>
          <w:p w:rsidR="00BB2C4A" w:rsidRPr="00AB54FD" w:rsidRDefault="00BB2C4A" w:rsidP="00BB2C4A">
            <w:pPr>
              <w:pStyle w:val="BodyTextIndent2"/>
              <w:widowControl w:val="0"/>
              <w:spacing w:after="120" w:line="240" w:lineRule="auto"/>
              <w:ind w:firstLine="0"/>
              <w:jc w:val="center"/>
              <w:rPr>
                <w:rFonts w:ascii="GHEA Grapalat" w:hAnsi="GHEA Grapalat"/>
                <w:sz w:val="24"/>
                <w:szCs w:val="24"/>
              </w:rPr>
            </w:pPr>
            <w:r w:rsidRPr="00AB54FD">
              <w:rPr>
                <w:rFonts w:ascii="GHEA Grapalat" w:hAnsi="GHEA Grapalat"/>
                <w:sz w:val="24"/>
                <w:szCs w:val="24"/>
              </w:rPr>
              <w:t>2</w:t>
            </w:r>
          </w:p>
        </w:tc>
        <w:tc>
          <w:tcPr>
            <w:tcW w:w="1418" w:type="dxa"/>
            <w:vAlign w:val="center"/>
          </w:tcPr>
          <w:p w:rsidR="00BB2C4A" w:rsidRPr="00AB54FD" w:rsidRDefault="00DD0DB7" w:rsidP="00BB2C4A">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600</w:t>
            </w:r>
            <w:r w:rsidRPr="00AB54FD">
              <w:rPr>
                <w:rFonts w:ascii="GHEA Grapalat" w:hAnsi="GHEA Grapalat"/>
                <w:sz w:val="24"/>
                <w:szCs w:val="24"/>
                <w:lang w:val="hy-AM"/>
              </w:rPr>
              <w:t>000</w:t>
            </w:r>
          </w:p>
        </w:tc>
        <w:tc>
          <w:tcPr>
            <w:tcW w:w="6600" w:type="dxa"/>
          </w:tcPr>
          <w:p w:rsidR="00BB2C4A" w:rsidRPr="00BB2C4A" w:rsidRDefault="00BB2C4A" w:rsidP="00BB2C4A">
            <w:pPr>
              <w:rPr>
                <w:rFonts w:ascii="GHEA Grapalat" w:hAnsi="GHEA Grapalat"/>
              </w:rPr>
            </w:pPr>
            <w:r w:rsidRPr="00BB2C4A">
              <w:rPr>
                <w:rFonts w:ascii="GHEA Grapalat" w:hAnsi="GHEA Grapalat"/>
              </w:rPr>
              <w:t xml:space="preserve">офицера по допинговому контролю </w:t>
            </w:r>
          </w:p>
        </w:tc>
      </w:tr>
      <w:tr w:rsidR="00BB2C4A" w:rsidRPr="00AB54FD" w:rsidTr="001A091B">
        <w:trPr>
          <w:jc w:val="center"/>
        </w:trPr>
        <w:tc>
          <w:tcPr>
            <w:tcW w:w="1216" w:type="dxa"/>
            <w:vAlign w:val="center"/>
          </w:tcPr>
          <w:p w:rsidR="00BB2C4A" w:rsidRPr="00BB2C4A" w:rsidRDefault="00BB2C4A" w:rsidP="00BB2C4A">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1418" w:type="dxa"/>
            <w:vAlign w:val="center"/>
          </w:tcPr>
          <w:p w:rsidR="00BB2C4A" w:rsidRPr="00AB54FD" w:rsidRDefault="00DD0DB7" w:rsidP="00BB2C4A">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9</w:t>
            </w:r>
            <w:r>
              <w:rPr>
                <w:rFonts w:ascii="GHEA Grapalat" w:hAnsi="GHEA Grapalat"/>
                <w:sz w:val="24"/>
                <w:szCs w:val="24"/>
              </w:rPr>
              <w:t>00</w:t>
            </w:r>
            <w:r w:rsidRPr="00AB54FD">
              <w:rPr>
                <w:rFonts w:ascii="GHEA Grapalat" w:hAnsi="GHEA Grapalat"/>
                <w:sz w:val="24"/>
                <w:szCs w:val="24"/>
                <w:lang w:val="hy-AM"/>
              </w:rPr>
              <w:t>000</w:t>
            </w:r>
          </w:p>
        </w:tc>
        <w:tc>
          <w:tcPr>
            <w:tcW w:w="6600" w:type="dxa"/>
          </w:tcPr>
          <w:p w:rsidR="00BB2C4A" w:rsidRPr="00BB2C4A" w:rsidRDefault="00BB2C4A" w:rsidP="00BB2C4A">
            <w:pPr>
              <w:rPr>
                <w:rFonts w:ascii="GHEA Grapalat" w:hAnsi="GHEA Grapalat"/>
              </w:rPr>
            </w:pPr>
            <w:r w:rsidRPr="00BB2C4A">
              <w:rPr>
                <w:rFonts w:ascii="GHEA Grapalat" w:hAnsi="GHEA Grapalat"/>
              </w:rPr>
              <w:t xml:space="preserve">офицера по допинговому контролю </w:t>
            </w:r>
          </w:p>
        </w:tc>
      </w:tr>
      <w:tr w:rsidR="00BB2C4A" w:rsidRPr="00AB54FD" w:rsidTr="001A091B">
        <w:trPr>
          <w:jc w:val="center"/>
        </w:trPr>
        <w:tc>
          <w:tcPr>
            <w:tcW w:w="1216" w:type="dxa"/>
            <w:vAlign w:val="center"/>
          </w:tcPr>
          <w:p w:rsidR="00BB2C4A" w:rsidRPr="00BB2C4A" w:rsidRDefault="00BB2C4A" w:rsidP="00BB2C4A">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1418" w:type="dxa"/>
            <w:vAlign w:val="center"/>
          </w:tcPr>
          <w:p w:rsidR="00BB2C4A" w:rsidRPr="00AB54FD" w:rsidRDefault="00DD0DB7" w:rsidP="00BB2C4A">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900</w:t>
            </w:r>
            <w:r w:rsidRPr="00AB54FD">
              <w:rPr>
                <w:rFonts w:ascii="GHEA Grapalat" w:hAnsi="GHEA Grapalat"/>
                <w:sz w:val="24"/>
                <w:szCs w:val="24"/>
                <w:lang w:val="hy-AM"/>
              </w:rPr>
              <w:t>000</w:t>
            </w:r>
          </w:p>
        </w:tc>
        <w:tc>
          <w:tcPr>
            <w:tcW w:w="6600" w:type="dxa"/>
          </w:tcPr>
          <w:p w:rsidR="00BB2C4A" w:rsidRPr="00BB2C4A" w:rsidRDefault="00BB2C4A" w:rsidP="00BB2C4A">
            <w:pPr>
              <w:rPr>
                <w:rFonts w:ascii="GHEA Grapalat" w:hAnsi="GHEA Grapalat"/>
              </w:rPr>
            </w:pPr>
            <w:r w:rsidRPr="00BB2C4A">
              <w:rPr>
                <w:rFonts w:ascii="GHEA Grapalat" w:hAnsi="GHEA Grapalat"/>
              </w:rPr>
              <w:t xml:space="preserve">офицера по допинговому контролю </w:t>
            </w:r>
          </w:p>
        </w:tc>
      </w:tr>
      <w:tr w:rsidR="00BB2C4A" w:rsidRPr="00AB54FD" w:rsidTr="001A091B">
        <w:trPr>
          <w:jc w:val="center"/>
        </w:trPr>
        <w:tc>
          <w:tcPr>
            <w:tcW w:w="1216" w:type="dxa"/>
            <w:vAlign w:val="center"/>
          </w:tcPr>
          <w:p w:rsidR="00BB2C4A" w:rsidRPr="00AB54FD" w:rsidRDefault="00BB2C4A" w:rsidP="00BB2C4A">
            <w:pPr>
              <w:pStyle w:val="BodyTextIndent2"/>
              <w:widowControl w:val="0"/>
              <w:spacing w:after="120" w:line="240" w:lineRule="auto"/>
              <w:ind w:firstLine="0"/>
              <w:jc w:val="center"/>
              <w:rPr>
                <w:rFonts w:ascii="GHEA Grapalat" w:hAnsi="GHEA Grapalat"/>
                <w:sz w:val="24"/>
                <w:szCs w:val="24"/>
              </w:rPr>
            </w:pPr>
            <w:r w:rsidRPr="00AB54FD">
              <w:rPr>
                <w:rFonts w:ascii="GHEA Grapalat" w:hAnsi="GHEA Grapalat"/>
                <w:sz w:val="24"/>
                <w:szCs w:val="24"/>
              </w:rPr>
              <w:t>..</w:t>
            </w:r>
            <w:r>
              <w:rPr>
                <w:rFonts w:ascii="GHEA Grapalat" w:hAnsi="GHEA Grapalat"/>
                <w:sz w:val="24"/>
                <w:szCs w:val="24"/>
                <w:lang w:val="en-US"/>
              </w:rPr>
              <w:t>5</w:t>
            </w:r>
            <w:r w:rsidRPr="00AB54FD">
              <w:rPr>
                <w:rFonts w:ascii="GHEA Grapalat" w:hAnsi="GHEA Grapalat"/>
                <w:sz w:val="24"/>
                <w:szCs w:val="24"/>
              </w:rPr>
              <w:t>.</w:t>
            </w:r>
          </w:p>
        </w:tc>
        <w:tc>
          <w:tcPr>
            <w:tcW w:w="1418" w:type="dxa"/>
            <w:vAlign w:val="center"/>
          </w:tcPr>
          <w:p w:rsidR="00BB2C4A" w:rsidRPr="00AB54FD" w:rsidRDefault="00DD0DB7" w:rsidP="00BB2C4A">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900</w:t>
            </w:r>
            <w:r w:rsidRPr="00AB54FD">
              <w:rPr>
                <w:rFonts w:ascii="GHEA Grapalat" w:hAnsi="GHEA Grapalat"/>
                <w:sz w:val="24"/>
                <w:szCs w:val="24"/>
                <w:lang w:val="hy-AM"/>
              </w:rPr>
              <w:t>000</w:t>
            </w:r>
          </w:p>
        </w:tc>
        <w:tc>
          <w:tcPr>
            <w:tcW w:w="6600" w:type="dxa"/>
          </w:tcPr>
          <w:p w:rsidR="00BB2C4A" w:rsidRPr="00BB2C4A" w:rsidRDefault="00BB2C4A" w:rsidP="00BB2C4A">
            <w:pPr>
              <w:rPr>
                <w:rFonts w:ascii="GHEA Grapalat" w:hAnsi="GHEA Grapalat"/>
              </w:rPr>
            </w:pPr>
            <w:r w:rsidRPr="00BB2C4A">
              <w:rPr>
                <w:rFonts w:ascii="GHEA Grapalat" w:hAnsi="GHEA Grapalat"/>
              </w:rPr>
              <w:t xml:space="preserve">офицера по допинговому контролю </w:t>
            </w:r>
          </w:p>
        </w:tc>
      </w:tr>
    </w:tbl>
    <w:p w:rsidR="00096865" w:rsidRPr="00AB54FD" w:rsidRDefault="00816505" w:rsidP="00B46D58">
      <w:pPr>
        <w:pStyle w:val="BodyTextIndent2"/>
        <w:widowControl w:val="0"/>
        <w:spacing w:after="160" w:line="240" w:lineRule="auto"/>
        <w:ind w:firstLine="567"/>
        <w:rPr>
          <w:rFonts w:ascii="GHEA Grapalat" w:hAnsi="GHEA Grapalat"/>
          <w:sz w:val="24"/>
          <w:szCs w:val="24"/>
        </w:rPr>
      </w:pPr>
      <w:r w:rsidRPr="00AB54FD">
        <w:rPr>
          <w:rFonts w:ascii="GHEA Grapalat" w:hAnsi="GHEA Grapalat"/>
          <w:sz w:val="24"/>
          <w:szCs w:val="24"/>
        </w:rPr>
        <w:t xml:space="preserve">Технические характеристики </w:t>
      </w:r>
      <w:r w:rsidR="0013323F" w:rsidRPr="00AB54FD">
        <w:rPr>
          <w:rFonts w:ascii="GHEA Grapalat" w:hAnsi="GHEA Grapalat"/>
          <w:sz w:val="24"/>
          <w:szCs w:val="24"/>
        </w:rPr>
        <w:t>услуги</w:t>
      </w:r>
      <w:r w:rsidRPr="00AB54FD">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B54FD">
        <w:rPr>
          <w:rFonts w:ascii="GHEA Grapalat" w:hAnsi="GHEA Grapalat"/>
          <w:sz w:val="24"/>
          <w:szCs w:val="24"/>
        </w:rPr>
        <w:t xml:space="preserve">6 </w:t>
      </w:r>
      <w:r w:rsidRPr="00AB54FD">
        <w:rPr>
          <w:rFonts w:ascii="GHEA Grapalat" w:hAnsi="GHEA Grapalat"/>
          <w:sz w:val="24"/>
          <w:szCs w:val="24"/>
        </w:rPr>
        <w:t>к настоящему Приглашению.</w:t>
      </w:r>
    </w:p>
    <w:p w:rsidR="00096865" w:rsidRPr="00AB54FD" w:rsidRDefault="00096865" w:rsidP="00B46D58">
      <w:pPr>
        <w:widowControl w:val="0"/>
        <w:spacing w:after="160"/>
        <w:ind w:firstLine="567"/>
        <w:jc w:val="center"/>
        <w:rPr>
          <w:rFonts w:ascii="GHEA Grapalat" w:hAnsi="GHEA Grapalat" w:cs="Sylfaen"/>
          <w:i/>
        </w:rPr>
      </w:pPr>
    </w:p>
    <w:p w:rsidR="00BD2C67" w:rsidRPr="00AB54FD" w:rsidRDefault="00693101" w:rsidP="00550029">
      <w:pPr>
        <w:widowControl w:val="0"/>
        <w:spacing w:after="160"/>
        <w:jc w:val="center"/>
        <w:rPr>
          <w:rFonts w:ascii="GHEA Grapalat" w:hAnsi="GHEA Grapalat"/>
        </w:rPr>
      </w:pPr>
      <w:r w:rsidRPr="00AB54FD">
        <w:rPr>
          <w:rFonts w:ascii="GHEA Grapalat" w:hAnsi="GHEA Grapalat"/>
          <w:b/>
        </w:rPr>
        <w:t>2.</w:t>
      </w:r>
      <w:r w:rsidR="002B32D6" w:rsidRPr="00AB54FD">
        <w:rPr>
          <w:rFonts w:ascii="GHEA Grapalat" w:hAnsi="GHEA Grapalat"/>
          <w:b/>
        </w:rPr>
        <w:t xml:space="preserve"> ТРЕБОВАНИЯ К ПРАВУ УЧАСТНИКА НА УЧАСТИЕ, </w:t>
      </w:r>
      <w:r w:rsidRPr="00AB54FD">
        <w:rPr>
          <w:rFonts w:ascii="GHEA Grapalat" w:hAnsi="GHEA Grapalat"/>
          <w:b/>
        </w:rPr>
        <w:br/>
      </w:r>
      <w:r w:rsidR="00550029" w:rsidRPr="00AB54FD">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sidRPr="00AB54FD">
        <w:rPr>
          <w:rFonts w:ascii="GHEA Grapalat" w:hAnsi="GHEA Grapalat"/>
          <w:b/>
        </w:rPr>
        <w:br/>
      </w:r>
    </w:p>
    <w:p w:rsidR="00753E6E" w:rsidRPr="00AB54FD" w:rsidRDefault="00096865" w:rsidP="00B46D58">
      <w:pPr>
        <w:widowControl w:val="0"/>
        <w:tabs>
          <w:tab w:val="left" w:pos="1134"/>
        </w:tabs>
        <w:spacing w:after="160"/>
        <w:ind w:firstLine="567"/>
        <w:jc w:val="both"/>
        <w:rPr>
          <w:rFonts w:ascii="GHEA Grapalat" w:hAnsi="GHEA Grapalat" w:cs="Arial Armenian"/>
        </w:rPr>
      </w:pPr>
      <w:r w:rsidRPr="00AB54FD">
        <w:rPr>
          <w:rFonts w:ascii="GHEA Grapalat" w:hAnsi="GHEA Grapalat"/>
        </w:rPr>
        <w:t>2.1</w:t>
      </w:r>
      <w:r w:rsidR="008E6E51" w:rsidRPr="00AB54FD">
        <w:rPr>
          <w:rFonts w:ascii="GHEA Grapalat" w:hAnsi="GHEA Grapalat"/>
        </w:rPr>
        <w:t>.</w:t>
      </w:r>
      <w:r w:rsidR="00693101" w:rsidRPr="00AB54FD">
        <w:rPr>
          <w:rFonts w:ascii="GHEA Grapalat" w:hAnsi="GHEA Grapalat"/>
        </w:rPr>
        <w:tab/>
      </w:r>
      <w:r w:rsidRPr="00AB54FD">
        <w:rPr>
          <w:rFonts w:ascii="GHEA Grapalat" w:hAnsi="GHEA Grapalat"/>
        </w:rPr>
        <w:t>В настоящей процедуре не имеют права участвовать лица:</w:t>
      </w:r>
    </w:p>
    <w:p w:rsidR="00753E6E" w:rsidRPr="00AB54FD" w:rsidRDefault="00753E6E" w:rsidP="00B46D58">
      <w:pPr>
        <w:widowControl w:val="0"/>
        <w:tabs>
          <w:tab w:val="left" w:pos="1134"/>
        </w:tabs>
        <w:spacing w:after="160"/>
        <w:ind w:firstLine="567"/>
        <w:jc w:val="both"/>
        <w:rPr>
          <w:rFonts w:ascii="GHEA Grapalat" w:hAnsi="GHEA Grapalat"/>
        </w:rPr>
      </w:pPr>
      <w:r w:rsidRPr="00AB54FD">
        <w:rPr>
          <w:rFonts w:ascii="GHEA Grapalat" w:hAnsi="GHEA Grapalat"/>
        </w:rPr>
        <w:t>1)</w:t>
      </w:r>
      <w:r w:rsidR="00693101" w:rsidRPr="00AB54FD">
        <w:rPr>
          <w:rFonts w:ascii="GHEA Grapalat" w:hAnsi="GHEA Grapalat"/>
        </w:rPr>
        <w:tab/>
      </w:r>
      <w:r w:rsidRPr="00AB54FD">
        <w:rPr>
          <w:rFonts w:ascii="GHEA Grapalat" w:hAnsi="GHEA Grapalat"/>
        </w:rPr>
        <w:t xml:space="preserve">которые на день подачи заявки в судебном порядке признаны банкротом; </w:t>
      </w:r>
    </w:p>
    <w:p w:rsidR="00753E6E" w:rsidRPr="00AB54FD" w:rsidRDefault="00753E6E" w:rsidP="00B46D58">
      <w:pPr>
        <w:widowControl w:val="0"/>
        <w:tabs>
          <w:tab w:val="left" w:pos="1134"/>
        </w:tabs>
        <w:spacing w:after="160"/>
        <w:ind w:firstLine="567"/>
        <w:jc w:val="both"/>
        <w:rPr>
          <w:rFonts w:ascii="GHEA Grapalat" w:hAnsi="GHEA Grapalat"/>
        </w:rPr>
      </w:pPr>
      <w:r w:rsidRPr="00AB54FD">
        <w:rPr>
          <w:rFonts w:ascii="GHEA Grapalat" w:hAnsi="GHEA Grapalat"/>
        </w:rPr>
        <w:t>3)</w:t>
      </w:r>
      <w:r w:rsidR="00E1385B" w:rsidRPr="00AB54FD">
        <w:rPr>
          <w:rFonts w:ascii="GHEA Grapalat" w:hAnsi="GHEA Grapalat"/>
        </w:rPr>
        <w:tab/>
      </w:r>
      <w:r w:rsidRPr="00AB54FD">
        <w:rPr>
          <w:rFonts w:ascii="GHEA Grapalat" w:hAnsi="GHEA Grapalat"/>
        </w:rPr>
        <w:t xml:space="preserve">которые или представитель исполнительного органа которых в течение </w:t>
      </w:r>
      <w:r w:rsidR="00B23A2E" w:rsidRPr="00AB54FD">
        <w:rPr>
          <w:rFonts w:ascii="GHEA Grapalat" w:hAnsi="GHEA Grapalat"/>
        </w:rPr>
        <w:t>пяти</w:t>
      </w:r>
      <w:r w:rsidRPr="00AB54FD">
        <w:rPr>
          <w:rFonts w:ascii="GHEA Grapalat" w:hAnsi="GHEA Grapalat"/>
        </w:rPr>
        <w:t xml:space="preserve"> лет, предшествующих дню подачи заявки, были осуждены за</w:t>
      </w:r>
      <w:r w:rsidR="003240F7" w:rsidRPr="00AB54FD">
        <w:rPr>
          <w:rFonts w:ascii="Courier New" w:hAnsi="Courier New" w:cs="Courier New"/>
          <w:lang w:val="en-US"/>
        </w:rPr>
        <w:t> </w:t>
      </w:r>
      <w:r w:rsidRPr="00AB54F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B54FD">
        <w:rPr>
          <w:rFonts w:ascii="Courier New" w:hAnsi="Courier New" w:cs="Courier New"/>
          <w:lang w:val="en-US"/>
        </w:rPr>
        <w:t> </w:t>
      </w:r>
      <w:r w:rsidRPr="00AB54FD">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AB54FD">
        <w:rPr>
          <w:rFonts w:ascii="GHEA Grapalat" w:hAnsi="GHEA Grapalat"/>
        </w:rPr>
        <w:t>или отменена</w:t>
      </w:r>
      <w:r w:rsidR="003240F7" w:rsidRPr="00AB54FD">
        <w:rPr>
          <w:rFonts w:ascii="GHEA Grapalat" w:hAnsi="GHEA Grapalat"/>
        </w:rPr>
        <w:t>;</w:t>
      </w:r>
    </w:p>
    <w:p w:rsidR="00753E6E" w:rsidRPr="00AB54FD" w:rsidRDefault="00753E6E" w:rsidP="00B46D58">
      <w:pPr>
        <w:widowControl w:val="0"/>
        <w:tabs>
          <w:tab w:val="left" w:pos="1134"/>
        </w:tabs>
        <w:spacing w:after="160"/>
        <w:ind w:firstLine="567"/>
        <w:jc w:val="both"/>
        <w:rPr>
          <w:rFonts w:ascii="GHEA Grapalat" w:hAnsi="GHEA Grapalat"/>
        </w:rPr>
      </w:pPr>
      <w:r w:rsidRPr="00AB54FD">
        <w:rPr>
          <w:rFonts w:ascii="GHEA Grapalat" w:hAnsi="GHEA Grapalat"/>
        </w:rPr>
        <w:t>4)</w:t>
      </w:r>
      <w:r w:rsidR="00E1385B" w:rsidRPr="00AB54FD">
        <w:rPr>
          <w:rFonts w:ascii="GHEA Grapalat" w:hAnsi="GHEA Grapalat"/>
        </w:rPr>
        <w:tab/>
      </w:r>
      <w:r w:rsidR="00E231AD" w:rsidRPr="00AB54FD">
        <w:rPr>
          <w:rFonts w:ascii="GHEA Grapalat" w:hAnsi="GHEA Grapalat"/>
        </w:rPr>
        <w:t xml:space="preserve">в отношении которых  административный акт, устанавливающий </w:t>
      </w:r>
      <w:r w:rsidR="00E231AD" w:rsidRPr="00AB54FD">
        <w:rPr>
          <w:rFonts w:ascii="GHEA Grapalat" w:hAnsi="GHEA Grapalat"/>
        </w:rPr>
        <w:lastRenderedPageBreak/>
        <w:t>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B54FD">
        <w:rPr>
          <w:rFonts w:ascii="GHEA Grapalat" w:hAnsi="GHEA Grapalat"/>
        </w:rPr>
        <w:t>;</w:t>
      </w:r>
    </w:p>
    <w:p w:rsidR="00753E6E" w:rsidRPr="00AB54FD" w:rsidRDefault="00753E6E" w:rsidP="00B46D58">
      <w:pPr>
        <w:widowControl w:val="0"/>
        <w:tabs>
          <w:tab w:val="left" w:pos="1134"/>
        </w:tabs>
        <w:spacing w:after="160"/>
        <w:ind w:firstLine="567"/>
        <w:jc w:val="both"/>
        <w:rPr>
          <w:rFonts w:ascii="GHEA Grapalat" w:hAnsi="GHEA Grapalat"/>
        </w:rPr>
      </w:pPr>
      <w:r w:rsidRPr="00AB54FD">
        <w:rPr>
          <w:rFonts w:ascii="GHEA Grapalat" w:hAnsi="GHEA Grapalat"/>
        </w:rPr>
        <w:t>5)</w:t>
      </w:r>
      <w:r w:rsidR="00E1385B" w:rsidRPr="00AB54FD">
        <w:rPr>
          <w:rFonts w:ascii="GHEA Grapalat" w:hAnsi="GHEA Grapalat"/>
        </w:rPr>
        <w:tab/>
      </w:r>
      <w:r w:rsidRPr="00AB54F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B54FD">
        <w:rPr>
          <w:rFonts w:ascii="Courier New" w:hAnsi="Courier New" w:cs="Courier New"/>
          <w:lang w:val="en-US"/>
        </w:rPr>
        <w:t> </w:t>
      </w:r>
      <w:r w:rsidRPr="00AB54FD">
        <w:rPr>
          <w:rFonts w:ascii="GHEA Grapalat" w:hAnsi="GHEA Grapalat"/>
        </w:rPr>
        <w:t xml:space="preserve">закупках; </w:t>
      </w:r>
    </w:p>
    <w:p w:rsidR="00753E6E" w:rsidRPr="00AB54FD" w:rsidRDefault="00753E6E" w:rsidP="00B46D58">
      <w:pPr>
        <w:widowControl w:val="0"/>
        <w:tabs>
          <w:tab w:val="left" w:pos="1134"/>
        </w:tabs>
        <w:spacing w:after="160"/>
        <w:ind w:firstLine="567"/>
        <w:jc w:val="both"/>
        <w:rPr>
          <w:rFonts w:ascii="GHEA Grapalat" w:hAnsi="GHEA Grapalat"/>
        </w:rPr>
      </w:pPr>
      <w:r w:rsidRPr="00AB54FD">
        <w:rPr>
          <w:rFonts w:ascii="GHEA Grapalat" w:hAnsi="GHEA Grapalat"/>
        </w:rPr>
        <w:t>6)</w:t>
      </w:r>
      <w:r w:rsidR="00E1385B" w:rsidRPr="00AB54FD">
        <w:rPr>
          <w:rFonts w:ascii="GHEA Grapalat" w:hAnsi="GHEA Grapalat"/>
        </w:rPr>
        <w:tab/>
      </w:r>
      <w:r w:rsidRPr="00AB54F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sidRPr="00AB54FD">
        <w:rPr>
          <w:rFonts w:ascii="GHEA Grapalat" w:hAnsi="GHEA Grapalat"/>
        </w:rPr>
        <w:t>;</w:t>
      </w:r>
    </w:p>
    <w:p w:rsidR="001F0358" w:rsidRPr="00AB54FD" w:rsidRDefault="001F0358" w:rsidP="001F0358">
      <w:pPr>
        <w:widowControl w:val="0"/>
        <w:tabs>
          <w:tab w:val="left" w:pos="1134"/>
        </w:tabs>
        <w:ind w:firstLine="567"/>
        <w:jc w:val="both"/>
        <w:rPr>
          <w:rFonts w:ascii="GHEA Grapalat" w:hAnsi="GHEA Grapalat"/>
        </w:rPr>
      </w:pPr>
      <w:r w:rsidRPr="00AB54FD">
        <w:rPr>
          <w:rFonts w:ascii="GHEA Grapalat" w:hAnsi="GHEA Grapalat"/>
          <w:lang w:val="hy-AM"/>
        </w:rPr>
        <w:t>7</w:t>
      </w:r>
      <w:r w:rsidRPr="00AB54FD">
        <w:rPr>
          <w:rFonts w:ascii="GHEA Grapalat" w:hAnsi="GHEA Grapalat"/>
        </w:rPr>
        <w:t>) которые на основании абзаца «е» подпункта 2 пункта 1 постановления Правительства РА N</w:t>
      </w:r>
      <w:r w:rsidRPr="00AB54FD">
        <w:rPr>
          <w:rFonts w:ascii="GHEA Grapalat" w:hAnsi="GHEA Grapalat"/>
          <w:lang w:val="hy-AM"/>
        </w:rPr>
        <w:t>817-</w:t>
      </w:r>
      <w:r w:rsidRPr="00AB54FD">
        <w:rPr>
          <w:rFonts w:ascii="GHEA Grapalat" w:hAnsi="GHEA Grapalat"/>
        </w:rPr>
        <w:t xml:space="preserve">А от </w:t>
      </w:r>
      <w:r w:rsidRPr="00AB54FD">
        <w:rPr>
          <w:rFonts w:ascii="GHEA Grapalat" w:hAnsi="GHEA Grapalat"/>
          <w:lang w:val="hy-AM"/>
        </w:rPr>
        <w:t>20.06.2025</w:t>
      </w:r>
      <w:r w:rsidRPr="00AB54FD">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1F0358" w:rsidRPr="00AB54FD" w:rsidRDefault="001F0358" w:rsidP="00B46D58">
      <w:pPr>
        <w:widowControl w:val="0"/>
        <w:tabs>
          <w:tab w:val="left" w:pos="1134"/>
        </w:tabs>
        <w:spacing w:after="160"/>
        <w:ind w:firstLine="567"/>
        <w:jc w:val="both"/>
        <w:rPr>
          <w:rFonts w:ascii="GHEA Grapalat" w:hAnsi="GHEA Grapalat"/>
        </w:rPr>
      </w:pPr>
    </w:p>
    <w:p w:rsidR="00990561" w:rsidRPr="00AB54FD" w:rsidRDefault="00990561" w:rsidP="00B46D58">
      <w:pPr>
        <w:widowControl w:val="0"/>
        <w:tabs>
          <w:tab w:val="left" w:pos="1134"/>
        </w:tabs>
        <w:spacing w:after="160"/>
        <w:ind w:firstLine="567"/>
        <w:jc w:val="both"/>
        <w:rPr>
          <w:rFonts w:ascii="GHEA Grapalat" w:hAnsi="GHEA Grapalat"/>
        </w:rPr>
      </w:pPr>
      <w:r w:rsidRPr="00AB54F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AB54FD" w:rsidRDefault="004004A3" w:rsidP="004004A3">
      <w:pPr>
        <w:widowControl w:val="0"/>
        <w:tabs>
          <w:tab w:val="left" w:pos="1134"/>
        </w:tabs>
        <w:ind w:firstLine="567"/>
        <w:contextualSpacing/>
        <w:rPr>
          <w:rFonts w:ascii="GHEA Grapalat" w:hAnsi="GHEA Grapalat" w:cs="Sylfaen"/>
        </w:rPr>
      </w:pPr>
      <w:r w:rsidRPr="00AB54FD">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Pr="00AB54FD"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AB54FD">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AB54FD" w:rsidRDefault="004004A3" w:rsidP="004004A3">
      <w:pPr>
        <w:widowControl w:val="0"/>
        <w:tabs>
          <w:tab w:val="left" w:pos="1134"/>
        </w:tabs>
        <w:ind w:left="66"/>
        <w:contextualSpacing/>
        <w:jc w:val="both"/>
        <w:rPr>
          <w:rFonts w:ascii="GHEA Grapalat" w:hAnsi="GHEA Grapalat" w:cs="Sylfaen"/>
        </w:rPr>
      </w:pPr>
    </w:p>
    <w:p w:rsidR="004004A3" w:rsidRPr="00AB54FD"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AB54FD">
        <w:rPr>
          <w:rFonts w:ascii="GHEA Grapalat" w:hAnsi="GHEA Grapalat" w:cs="Sylfaen"/>
        </w:rPr>
        <w:t>в качестве отобранного участника отказался или лишился  права заключения договора.</w:t>
      </w:r>
    </w:p>
    <w:p w:rsidR="004004A3" w:rsidRPr="00AB54FD" w:rsidRDefault="004004A3" w:rsidP="00B46D58">
      <w:pPr>
        <w:widowControl w:val="0"/>
        <w:tabs>
          <w:tab w:val="left" w:pos="1134"/>
        </w:tabs>
        <w:spacing w:after="160"/>
        <w:ind w:firstLine="567"/>
        <w:jc w:val="both"/>
        <w:rPr>
          <w:rFonts w:ascii="GHEA Grapalat" w:hAnsi="GHEA Grapalat" w:cs="Sylfaen"/>
        </w:rPr>
      </w:pPr>
    </w:p>
    <w:p w:rsidR="00753E6E" w:rsidRPr="00AB54FD" w:rsidRDefault="00753E6E" w:rsidP="00B46D58">
      <w:pPr>
        <w:widowControl w:val="0"/>
        <w:tabs>
          <w:tab w:val="left" w:pos="1134"/>
        </w:tabs>
        <w:spacing w:after="160"/>
        <w:ind w:firstLine="567"/>
        <w:jc w:val="both"/>
        <w:rPr>
          <w:rFonts w:ascii="GHEA Grapalat" w:hAnsi="GHEA Grapalat" w:cs="Sylfaen"/>
        </w:rPr>
      </w:pPr>
      <w:r w:rsidRPr="00AB54FD">
        <w:rPr>
          <w:rFonts w:ascii="GHEA Grapalat" w:hAnsi="GHEA Grapalat"/>
        </w:rPr>
        <w:t>2.2.</w:t>
      </w:r>
      <w:r w:rsidR="00E1385B" w:rsidRPr="00AB54FD">
        <w:rPr>
          <w:rFonts w:ascii="GHEA Grapalat" w:hAnsi="GHEA Grapalat"/>
        </w:rPr>
        <w:tab/>
      </w:r>
      <w:r w:rsidRPr="00AB54FD">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AB54FD">
        <w:rPr>
          <w:rFonts w:ascii="GHEA Grapalat" w:hAnsi="GHEA Grapalat"/>
        </w:rPr>
        <w:t>1</w:t>
      </w:r>
      <w:r w:rsidRPr="00AB54FD">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B54FD" w:rsidRDefault="00BA3554" w:rsidP="002512C7">
      <w:pPr>
        <w:widowControl w:val="0"/>
        <w:tabs>
          <w:tab w:val="left" w:pos="1134"/>
        </w:tabs>
        <w:ind w:firstLine="567"/>
        <w:jc w:val="both"/>
        <w:rPr>
          <w:rFonts w:ascii="GHEA Grapalat" w:hAnsi="GHEA Grapalat"/>
        </w:rPr>
      </w:pPr>
      <w:r w:rsidRPr="00AB54FD">
        <w:rPr>
          <w:rFonts w:ascii="GHEA Grapalat" w:hAnsi="GHEA Grapalat"/>
        </w:rPr>
        <w:t>2.3</w:t>
      </w:r>
      <w:r w:rsidR="003240F7" w:rsidRPr="00AB54FD">
        <w:rPr>
          <w:rFonts w:ascii="GHEA Grapalat" w:hAnsi="GHEA Grapalat"/>
        </w:rPr>
        <w:t>.</w:t>
      </w:r>
      <w:r w:rsidR="00E1385B" w:rsidRPr="00AB54FD">
        <w:rPr>
          <w:rFonts w:ascii="GHEA Grapalat" w:hAnsi="GHEA Grapalat"/>
        </w:rPr>
        <w:tab/>
      </w:r>
      <w:r w:rsidR="002512C7" w:rsidRPr="00AB54FD">
        <w:rPr>
          <w:rFonts w:ascii="GHEA Grapalat" w:hAnsi="GHEA Grapalat"/>
        </w:rPr>
        <w:t xml:space="preserve">Включение участника в списки, предусмотренные пунктом 6 части 1 статьи 6 Закона, а также подпунктом 2 пункта 2 постановления Правительства РА </w:t>
      </w:r>
      <w:r w:rsidR="002512C7" w:rsidRPr="00AB54FD">
        <w:rPr>
          <w:rFonts w:ascii="GHEA Grapalat" w:hAnsi="GHEA Grapalat"/>
        </w:rPr>
        <w:lastRenderedPageBreak/>
        <w:t>N</w:t>
      </w:r>
      <w:r w:rsidR="002512C7" w:rsidRPr="00AB54FD">
        <w:rPr>
          <w:rFonts w:ascii="GHEA Grapalat" w:hAnsi="GHEA Grapalat"/>
          <w:lang w:val="hy-AM"/>
        </w:rPr>
        <w:t>817-</w:t>
      </w:r>
      <w:r w:rsidR="002512C7" w:rsidRPr="00AB54FD">
        <w:rPr>
          <w:rFonts w:ascii="GHEA Grapalat" w:hAnsi="GHEA Grapalat"/>
        </w:rPr>
        <w:t xml:space="preserve">А от </w:t>
      </w:r>
      <w:r w:rsidR="002512C7" w:rsidRPr="00AB54FD">
        <w:rPr>
          <w:rFonts w:ascii="GHEA Grapalat" w:hAnsi="GHEA Grapalat"/>
          <w:lang w:val="hy-AM"/>
        </w:rPr>
        <w:t>20.06.2025</w:t>
      </w:r>
      <w:r w:rsidR="002512C7" w:rsidRPr="00AB54FD">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r w:rsidR="002512C7" w:rsidRPr="00AB54FD">
        <w:rPr>
          <w:rFonts w:ascii="GHEA Grapalat" w:hAnsi="GHEA Grapalat"/>
          <w:lang w:val="hy-AM"/>
        </w:rPr>
        <w:t xml:space="preserve"> </w:t>
      </w:r>
      <w:r w:rsidRPr="00AB54FD">
        <w:rPr>
          <w:rFonts w:ascii="GHEA Grapalat" w:hAnsi="GHEA Grapalat"/>
        </w:rPr>
        <w:t>Запрещается одновременное участие в настоящей процедуре</w:t>
      </w:r>
      <w:r w:rsidR="00F4264D" w:rsidRPr="00AB54FD">
        <w:rPr>
          <w:rFonts w:ascii="GHEA Grapalat" w:hAnsi="GHEA Grapalat"/>
        </w:rPr>
        <w:t xml:space="preserve"> (</w:t>
      </w:r>
      <w:r w:rsidR="00DA4643" w:rsidRPr="00AB54FD">
        <w:rPr>
          <w:rFonts w:ascii="GHEA Grapalat" w:hAnsi="GHEA Grapalat"/>
        </w:rPr>
        <w:t>на о</w:t>
      </w:r>
      <w:r w:rsidR="00EE7758" w:rsidRPr="00AB54FD">
        <w:rPr>
          <w:rFonts w:ascii="GHEA Grapalat" w:hAnsi="GHEA Grapalat"/>
        </w:rPr>
        <w:t>дин и тот же</w:t>
      </w:r>
      <w:r w:rsidR="00DA4643" w:rsidRPr="00AB54FD">
        <w:rPr>
          <w:rFonts w:ascii="GHEA Grapalat" w:hAnsi="GHEA Grapalat"/>
        </w:rPr>
        <w:t xml:space="preserve"> лот</w:t>
      </w:r>
      <w:r w:rsidR="00F4264D" w:rsidRPr="00AB54FD">
        <w:rPr>
          <w:rFonts w:ascii="GHEA Grapalat" w:hAnsi="GHEA Grapalat"/>
        </w:rPr>
        <w:t>)</w:t>
      </w:r>
      <w:r w:rsidRPr="00AB54F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B54F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B54FD">
        <w:rPr>
          <w:rFonts w:ascii="GHEA Grapalat" w:hAnsi="GHEA Grapalat"/>
        </w:rPr>
        <w:t>По смыслу пункта 119 Порядка:</w:t>
      </w:r>
    </w:p>
    <w:p w:rsidR="00D5674E" w:rsidRPr="00AB54F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B54FD">
        <w:rPr>
          <w:rFonts w:ascii="GHEA Grapalat" w:hAnsi="GHEA Grapalat"/>
        </w:rPr>
        <w:t>1)</w:t>
      </w:r>
      <w:r w:rsidR="00E1385B" w:rsidRPr="00AB54FD">
        <w:rPr>
          <w:rFonts w:ascii="GHEA Grapalat" w:hAnsi="GHEA Grapalat"/>
        </w:rPr>
        <w:tab/>
      </w:r>
      <w:r w:rsidRPr="00AB54F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B54FD">
        <w:rPr>
          <w:rFonts w:ascii="GHEA Grapalat" w:hAnsi="GHEA Grapalat"/>
          <w:color w:val="000000"/>
        </w:rPr>
        <w:t xml:space="preserve"> </w:t>
      </w:r>
    </w:p>
    <w:p w:rsidR="00D5674E" w:rsidRPr="00AB54F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B54FD">
        <w:rPr>
          <w:rFonts w:ascii="GHEA Grapalat" w:hAnsi="GHEA Grapalat"/>
          <w:color w:val="000000"/>
        </w:rPr>
        <w:t>2)</w:t>
      </w:r>
      <w:r w:rsidR="00E1385B" w:rsidRPr="00AB54FD">
        <w:rPr>
          <w:rFonts w:ascii="GHEA Grapalat" w:hAnsi="GHEA Grapalat"/>
          <w:color w:val="000000"/>
        </w:rPr>
        <w:tab/>
      </w:r>
      <w:r w:rsidRPr="00AB54F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B54F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B54FD">
        <w:rPr>
          <w:rFonts w:ascii="GHEA Grapalat" w:hAnsi="GHEA Grapalat"/>
          <w:color w:val="000000"/>
        </w:rPr>
        <w:t>а.</w:t>
      </w:r>
      <w:r w:rsidR="00E1385B" w:rsidRPr="00AB54FD">
        <w:rPr>
          <w:rFonts w:ascii="GHEA Grapalat" w:hAnsi="GHEA Grapalat"/>
          <w:color w:val="000000"/>
        </w:rPr>
        <w:tab/>
      </w:r>
      <w:r w:rsidRPr="00AB54FD">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B54F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B54FD">
        <w:rPr>
          <w:rFonts w:ascii="GHEA Grapalat" w:hAnsi="GHEA Grapalat"/>
          <w:color w:val="000000"/>
        </w:rPr>
        <w:t>б.</w:t>
      </w:r>
      <w:r w:rsidR="00E1385B" w:rsidRPr="00AB54FD">
        <w:rPr>
          <w:rFonts w:ascii="GHEA Grapalat" w:hAnsi="GHEA Grapalat"/>
          <w:color w:val="000000"/>
        </w:rPr>
        <w:tab/>
      </w:r>
      <w:r w:rsidRPr="00AB54F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B54F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B54FD">
        <w:rPr>
          <w:rFonts w:ascii="GHEA Grapalat" w:hAnsi="GHEA Grapalat"/>
          <w:color w:val="000000"/>
        </w:rPr>
        <w:t>в.</w:t>
      </w:r>
      <w:r w:rsidR="00E1385B" w:rsidRPr="00AB54FD">
        <w:rPr>
          <w:rFonts w:ascii="GHEA Grapalat" w:hAnsi="GHEA Grapalat"/>
          <w:color w:val="000000"/>
        </w:rPr>
        <w:tab/>
      </w:r>
      <w:r w:rsidRPr="00AB54F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B54F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B54FD">
        <w:rPr>
          <w:rFonts w:ascii="GHEA Grapalat" w:hAnsi="GHEA Grapalat"/>
          <w:color w:val="000000"/>
        </w:rPr>
        <w:t>г.</w:t>
      </w:r>
      <w:r w:rsidR="00E1385B" w:rsidRPr="00AB54FD">
        <w:rPr>
          <w:rFonts w:ascii="GHEA Grapalat" w:hAnsi="GHEA Grapalat"/>
          <w:color w:val="000000"/>
        </w:rPr>
        <w:tab/>
      </w:r>
      <w:r w:rsidRPr="00AB54F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B54F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B54FD">
        <w:rPr>
          <w:rFonts w:ascii="GHEA Grapalat" w:hAnsi="GHEA Grapalat"/>
        </w:rPr>
        <w:t>3)</w:t>
      </w:r>
      <w:r w:rsidR="00E1385B" w:rsidRPr="00AB54FD">
        <w:rPr>
          <w:rFonts w:ascii="GHEA Grapalat" w:hAnsi="GHEA Grapalat"/>
        </w:rPr>
        <w:tab/>
      </w:r>
      <w:r w:rsidRPr="00AB54FD">
        <w:rPr>
          <w:rFonts w:ascii="GHEA Grapalat" w:hAnsi="GHEA Grapalat"/>
        </w:rPr>
        <w:t>участники, не имеющие статуса физического лица, считаются взаимосвязанными, если:</w:t>
      </w:r>
    </w:p>
    <w:p w:rsidR="00D5674E" w:rsidRPr="00AB54F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B54FD">
        <w:rPr>
          <w:rFonts w:ascii="GHEA Grapalat" w:hAnsi="GHEA Grapalat"/>
          <w:color w:val="000000"/>
        </w:rPr>
        <w:t>а.</w:t>
      </w:r>
      <w:r w:rsidR="00E1385B" w:rsidRPr="00AB54FD">
        <w:rPr>
          <w:rFonts w:ascii="GHEA Grapalat" w:hAnsi="GHEA Grapalat"/>
          <w:color w:val="000000"/>
        </w:rPr>
        <w:tab/>
      </w:r>
      <w:r w:rsidRPr="00AB54F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B54FD">
        <w:rPr>
          <w:rFonts w:ascii="Courier New" w:hAnsi="Courier New" w:cs="Courier New"/>
          <w:color w:val="000000"/>
          <w:lang w:val="en-US"/>
        </w:rPr>
        <w:t> </w:t>
      </w:r>
      <w:r w:rsidRPr="00AB54FD">
        <w:rPr>
          <w:rFonts w:ascii="GHEA Grapalat" w:hAnsi="GHEA Grapalat"/>
          <w:color w:val="000000"/>
        </w:rPr>
        <w:t>лица;</w:t>
      </w:r>
    </w:p>
    <w:p w:rsidR="00D5674E" w:rsidRPr="00AB54F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B54FD">
        <w:rPr>
          <w:rFonts w:ascii="GHEA Grapalat" w:hAnsi="GHEA Grapalat"/>
          <w:color w:val="000000"/>
        </w:rPr>
        <w:t>б.</w:t>
      </w:r>
      <w:r w:rsidR="00E1385B" w:rsidRPr="00AB54FD">
        <w:rPr>
          <w:rFonts w:ascii="GHEA Grapalat" w:hAnsi="GHEA Grapalat"/>
          <w:color w:val="000000"/>
        </w:rPr>
        <w:tab/>
      </w:r>
      <w:r w:rsidRPr="00AB54FD">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w:t>
      </w:r>
      <w:r w:rsidRPr="00AB54FD">
        <w:rPr>
          <w:rFonts w:ascii="GHEA Grapalat" w:hAnsi="GHEA Grapalat"/>
          <w:color w:val="000000"/>
        </w:rPr>
        <w:lastRenderedPageBreak/>
        <w:t>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B54F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B54FD">
        <w:rPr>
          <w:rFonts w:ascii="GHEA Grapalat" w:hAnsi="GHEA Grapalat"/>
          <w:color w:val="000000"/>
        </w:rPr>
        <w:t>в.</w:t>
      </w:r>
      <w:r w:rsidR="00E1385B" w:rsidRPr="00AB54FD">
        <w:rPr>
          <w:rFonts w:ascii="GHEA Grapalat" w:hAnsi="GHEA Grapalat"/>
          <w:color w:val="000000"/>
        </w:rPr>
        <w:tab/>
      </w:r>
      <w:r w:rsidRPr="00AB54F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B54F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B54FD">
        <w:rPr>
          <w:rFonts w:ascii="GHEA Grapalat" w:hAnsi="GHEA Grapalat"/>
          <w:color w:val="000000"/>
        </w:rPr>
        <w:t>г.</w:t>
      </w:r>
      <w:r w:rsidR="00E1385B" w:rsidRPr="00AB54FD">
        <w:rPr>
          <w:rFonts w:ascii="GHEA Grapalat" w:hAnsi="GHEA Grapalat"/>
          <w:color w:val="000000"/>
        </w:rPr>
        <w:tab/>
      </w:r>
      <w:r w:rsidRPr="00AB54FD">
        <w:rPr>
          <w:rFonts w:ascii="GHEA Grapalat" w:hAnsi="GHEA Grapalat"/>
          <w:color w:val="000000"/>
        </w:rPr>
        <w:t>они действовали или действуют согласованно, исходя из общих экономических интересов.</w:t>
      </w:r>
    </w:p>
    <w:p w:rsidR="00D5674E" w:rsidRPr="00AB54FD" w:rsidRDefault="00D5674E" w:rsidP="00B46D58">
      <w:pPr>
        <w:widowControl w:val="0"/>
        <w:tabs>
          <w:tab w:val="left" w:pos="1134"/>
        </w:tabs>
        <w:spacing w:after="160"/>
        <w:ind w:firstLine="567"/>
        <w:jc w:val="both"/>
        <w:rPr>
          <w:rFonts w:ascii="GHEA Grapalat" w:hAnsi="GHEA Grapalat"/>
          <w:color w:val="000000"/>
        </w:rPr>
      </w:pPr>
      <w:r w:rsidRPr="00AB54F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AB54FD">
        <w:rPr>
          <w:rFonts w:ascii="GHEA Grapalat" w:hAnsi="GHEA Grapalat"/>
          <w:color w:val="000000"/>
        </w:rPr>
        <w:t xml:space="preserve">внуки, </w:t>
      </w:r>
      <w:r w:rsidRPr="00AB54FD">
        <w:rPr>
          <w:rFonts w:ascii="GHEA Grapalat" w:hAnsi="GHEA Grapalat"/>
          <w:color w:val="000000"/>
        </w:rPr>
        <w:t>супруг сестры или супруга брата и их дети.</w:t>
      </w:r>
    </w:p>
    <w:p w:rsidR="00E67CC4" w:rsidRPr="00AB54FD" w:rsidRDefault="00096865" w:rsidP="00E67CC4">
      <w:pPr>
        <w:widowControl w:val="0"/>
        <w:tabs>
          <w:tab w:val="left" w:pos="1134"/>
        </w:tabs>
        <w:spacing w:after="160"/>
        <w:ind w:firstLine="567"/>
        <w:jc w:val="both"/>
        <w:rPr>
          <w:rFonts w:ascii="GHEA Grapalat" w:hAnsi="GHEA Grapalat" w:cs="Arial Armenian"/>
        </w:rPr>
      </w:pPr>
      <w:r w:rsidRPr="00AB54FD">
        <w:rPr>
          <w:rFonts w:ascii="GHEA Grapalat" w:hAnsi="GHEA Grapalat"/>
        </w:rPr>
        <w:t>2.4</w:t>
      </w:r>
      <w:r w:rsidR="00D13662" w:rsidRPr="00AB54FD">
        <w:rPr>
          <w:rFonts w:ascii="GHEA Grapalat" w:hAnsi="GHEA Grapalat"/>
        </w:rPr>
        <w:t>.</w:t>
      </w:r>
      <w:r w:rsidR="00E1385B" w:rsidRPr="00AB54FD">
        <w:rPr>
          <w:rFonts w:ascii="GHEA Grapalat" w:hAnsi="GHEA Grapalat"/>
        </w:rPr>
        <w:tab/>
      </w:r>
      <w:r w:rsidR="00E661BE" w:rsidRPr="00AB54FD">
        <w:rPr>
          <w:rFonts w:ascii="GHEA Grapalat" w:hAnsi="GHEA Grapalat"/>
        </w:rPr>
        <w:t>Участник, в случае признания отобранным участником,</w:t>
      </w:r>
      <w:r w:rsidR="001125CC" w:rsidRPr="00AB54FD">
        <w:rPr>
          <w:rFonts w:ascii="GHEA Grapalat" w:hAnsi="GHEA Grapalat"/>
        </w:rPr>
        <w:t xml:space="preserve"> представляет обеспечение квалификации в порядке и размере, установленными настоящим приглашением.</w:t>
      </w:r>
      <w:r w:rsidR="00E661BE" w:rsidRPr="00AB54FD">
        <w:rPr>
          <w:rFonts w:ascii="GHEA Grapalat" w:hAnsi="GHEA Grapalat"/>
        </w:rPr>
        <w:t xml:space="preserve"> </w:t>
      </w:r>
    </w:p>
    <w:p w:rsidR="000A6B75" w:rsidRPr="00AB54FD" w:rsidRDefault="000A6B75" w:rsidP="00E67CC4">
      <w:pPr>
        <w:widowControl w:val="0"/>
        <w:tabs>
          <w:tab w:val="left" w:pos="1134"/>
        </w:tabs>
        <w:spacing w:after="160"/>
        <w:ind w:firstLine="567"/>
        <w:jc w:val="both"/>
        <w:rPr>
          <w:rFonts w:ascii="GHEA Grapalat" w:hAnsi="GHEA Grapalat" w:cs="Sylfaen"/>
        </w:rPr>
      </w:pPr>
      <w:r w:rsidRPr="00AB54FD">
        <w:rPr>
          <w:rFonts w:ascii="GHEA Grapalat" w:hAnsi="GHEA Grapalat"/>
        </w:rPr>
        <w:t>2.</w:t>
      </w:r>
      <w:r w:rsidR="00DA4643" w:rsidRPr="00AB54FD">
        <w:rPr>
          <w:rFonts w:ascii="GHEA Grapalat" w:hAnsi="GHEA Grapalat"/>
        </w:rPr>
        <w:t>5</w:t>
      </w:r>
      <w:r w:rsidR="000A15F9" w:rsidRPr="00AB54FD">
        <w:rPr>
          <w:rFonts w:ascii="GHEA Grapalat" w:hAnsi="GHEA Grapalat"/>
        </w:rPr>
        <w:t>.</w:t>
      </w:r>
      <w:r w:rsidR="00F04AA1" w:rsidRPr="00AB54FD">
        <w:rPr>
          <w:rFonts w:ascii="GHEA Grapalat" w:hAnsi="GHEA Grapalat"/>
        </w:rPr>
        <w:tab/>
      </w:r>
      <w:r w:rsidRPr="00AB54FD">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B54FD">
        <w:rPr>
          <w:rFonts w:ascii="GHEA Grapalat" w:hAnsi="GHEA Grapalat"/>
        </w:rPr>
        <w:t xml:space="preserve"> </w:t>
      </w:r>
      <w:r w:rsidR="00C366B6" w:rsidRPr="00AB54FD">
        <w:rPr>
          <w:rFonts w:ascii="GHEA Grapalat" w:hAnsi="GHEA Grapalat"/>
        </w:rPr>
        <w:t>(на один и тот же лот)</w:t>
      </w:r>
      <w:r w:rsidRPr="00AB54FD">
        <w:rPr>
          <w:rFonts w:ascii="GHEA Grapalat" w:hAnsi="GHEA Grapalat"/>
        </w:rPr>
        <w:t xml:space="preserve">. </w:t>
      </w:r>
    </w:p>
    <w:p w:rsidR="009E07EE" w:rsidRPr="00AB54F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B54FD">
        <w:rPr>
          <w:rFonts w:ascii="GHEA Grapalat" w:hAnsi="GHEA Grapalat"/>
          <w:sz w:val="24"/>
          <w:szCs w:val="24"/>
        </w:rPr>
        <w:t>2.</w:t>
      </w:r>
      <w:r w:rsidR="00C366B6" w:rsidRPr="00AB54FD">
        <w:rPr>
          <w:rFonts w:ascii="GHEA Grapalat" w:hAnsi="GHEA Grapalat"/>
          <w:sz w:val="24"/>
          <w:szCs w:val="24"/>
        </w:rPr>
        <w:t>6</w:t>
      </w:r>
      <w:r w:rsidR="000A15F9" w:rsidRPr="00AB54FD">
        <w:rPr>
          <w:rFonts w:ascii="GHEA Grapalat" w:hAnsi="GHEA Grapalat"/>
          <w:sz w:val="24"/>
          <w:szCs w:val="24"/>
        </w:rPr>
        <w:t>.</w:t>
      </w:r>
      <w:r w:rsidR="00F04AA1" w:rsidRPr="00AB54FD">
        <w:rPr>
          <w:rFonts w:ascii="GHEA Grapalat" w:hAnsi="GHEA Grapalat"/>
          <w:sz w:val="24"/>
          <w:szCs w:val="24"/>
        </w:rPr>
        <w:tab/>
      </w:r>
      <w:r w:rsidRPr="00AB54F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AB54FD" w:rsidRDefault="000A6B75" w:rsidP="00B46D58">
      <w:pPr>
        <w:pStyle w:val="BodyTextIndent2"/>
        <w:widowControl w:val="0"/>
        <w:spacing w:after="160" w:line="240" w:lineRule="auto"/>
        <w:rPr>
          <w:rFonts w:ascii="GHEA Grapalat" w:hAnsi="GHEA Grapalat" w:cs="Sylfaen"/>
          <w:sz w:val="24"/>
          <w:szCs w:val="24"/>
        </w:rPr>
      </w:pPr>
      <w:r w:rsidRPr="00AB54FD">
        <w:rPr>
          <w:rFonts w:ascii="GHEA Grapalat" w:hAnsi="GHEA Grapalat"/>
          <w:sz w:val="24"/>
          <w:szCs w:val="24"/>
        </w:rPr>
        <w:t>В подобном случае:</w:t>
      </w:r>
    </w:p>
    <w:p w:rsidR="00FE2CCB" w:rsidRPr="00AB54FD" w:rsidRDefault="00C366B6" w:rsidP="00FE2CCB">
      <w:pPr>
        <w:pStyle w:val="BodyTextIndent2"/>
        <w:widowControl w:val="0"/>
        <w:tabs>
          <w:tab w:val="left" w:pos="1134"/>
        </w:tabs>
        <w:spacing w:after="160" w:line="240" w:lineRule="auto"/>
        <w:ind w:firstLine="567"/>
        <w:rPr>
          <w:rFonts w:ascii="GHEA Grapalat" w:hAnsi="GHEA Grapalat"/>
          <w:sz w:val="24"/>
          <w:szCs w:val="24"/>
        </w:rPr>
      </w:pPr>
      <w:r w:rsidRPr="00AB54FD">
        <w:rPr>
          <w:rFonts w:ascii="GHEA Grapalat" w:hAnsi="GHEA Grapalat"/>
          <w:sz w:val="24"/>
          <w:szCs w:val="24"/>
        </w:rPr>
        <w:t>1</w:t>
      </w:r>
      <w:r w:rsidR="000A6B75" w:rsidRPr="00AB54FD">
        <w:rPr>
          <w:rFonts w:ascii="GHEA Grapalat" w:hAnsi="GHEA Grapalat"/>
          <w:sz w:val="24"/>
          <w:szCs w:val="24"/>
        </w:rPr>
        <w:t>)</w:t>
      </w:r>
      <w:r w:rsidR="00911F57" w:rsidRPr="00AB54FD">
        <w:rPr>
          <w:rFonts w:ascii="GHEA Grapalat" w:hAnsi="GHEA Grapalat"/>
          <w:sz w:val="24"/>
          <w:szCs w:val="24"/>
        </w:rPr>
        <w:tab/>
      </w:r>
      <w:r w:rsidR="000A6B75" w:rsidRPr="00AB54F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B54FD">
        <w:rPr>
          <w:rFonts w:ascii="GHEA Grapalat" w:hAnsi="GHEA Grapalat"/>
          <w:sz w:val="24"/>
          <w:szCs w:val="24"/>
        </w:rPr>
        <w:t xml:space="preserve"> (на один и тот же лот</w:t>
      </w:r>
      <w:r w:rsidR="00796D4A" w:rsidRPr="00AB54FD">
        <w:rPr>
          <w:rFonts w:ascii="GHEA Grapalat" w:hAnsi="GHEA Grapalat"/>
        </w:rPr>
        <w:t>)</w:t>
      </w:r>
      <w:r w:rsidR="000A6B75" w:rsidRPr="00AB54FD">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AB54FD">
        <w:rPr>
          <w:rFonts w:ascii="GHEA Grapalat" w:hAnsi="GHEA Grapalat"/>
          <w:sz w:val="24"/>
          <w:szCs w:val="24"/>
        </w:rPr>
        <w:t>так и заявки, представленные отдельно.</w:t>
      </w:r>
    </w:p>
    <w:p w:rsidR="00FE2CCB" w:rsidRPr="00AB54FD"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2)</w:t>
      </w:r>
      <w:r w:rsidRPr="00AB54FD">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E2CCB" w:rsidRPr="00AB54FD" w:rsidRDefault="00FE2CCB" w:rsidP="00407DB3">
      <w:pPr>
        <w:pStyle w:val="BodyTextIndent2"/>
        <w:widowControl w:val="0"/>
        <w:tabs>
          <w:tab w:val="left" w:pos="1134"/>
        </w:tabs>
        <w:spacing w:after="160" w:line="240" w:lineRule="auto"/>
        <w:ind w:firstLine="567"/>
        <w:rPr>
          <w:rFonts w:ascii="GHEA Grapalat" w:hAnsi="GHEA Grapalat"/>
          <w:sz w:val="24"/>
          <w:szCs w:val="24"/>
        </w:rPr>
      </w:pPr>
      <w:r w:rsidRPr="00AB54FD">
        <w:rPr>
          <w:rFonts w:ascii="GHEA Grapalat" w:hAnsi="GHEA Grapalat"/>
          <w:sz w:val="24"/>
          <w:szCs w:val="24"/>
        </w:rPr>
        <w:t>---------------------------</w:t>
      </w:r>
    </w:p>
    <w:p w:rsidR="00FE2CCB" w:rsidRPr="00AB54FD"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Pr="00AB54FD"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AB54FD" w:rsidRDefault="00BD2C67" w:rsidP="00B46D58">
      <w:pPr>
        <w:widowControl w:val="0"/>
        <w:spacing w:after="160"/>
        <w:jc w:val="center"/>
        <w:rPr>
          <w:rFonts w:ascii="GHEA Grapalat" w:hAnsi="GHEA Grapalat"/>
          <w:b/>
        </w:rPr>
      </w:pPr>
    </w:p>
    <w:p w:rsidR="00096865" w:rsidRPr="00AB54FD" w:rsidRDefault="00ED2352" w:rsidP="00B46D58">
      <w:pPr>
        <w:widowControl w:val="0"/>
        <w:spacing w:after="160"/>
        <w:jc w:val="center"/>
        <w:rPr>
          <w:rFonts w:ascii="GHEA Grapalat" w:hAnsi="GHEA Grapalat"/>
          <w:b/>
        </w:rPr>
      </w:pPr>
      <w:r w:rsidRPr="00AB54FD">
        <w:rPr>
          <w:rFonts w:ascii="GHEA Grapalat" w:hAnsi="GHEA Grapalat"/>
          <w:b/>
        </w:rPr>
        <w:t>3.</w:t>
      </w:r>
      <w:r w:rsidR="002B32D6" w:rsidRPr="00AB54FD">
        <w:rPr>
          <w:rFonts w:ascii="GHEA Grapalat" w:hAnsi="GHEA Grapalat"/>
          <w:b/>
        </w:rPr>
        <w:t xml:space="preserve"> РАЗЪЯСНЕНИЕ ПРИГЛАШЕНИЯ </w:t>
      </w:r>
      <w:r w:rsidRPr="00AB54FD">
        <w:rPr>
          <w:rFonts w:ascii="GHEA Grapalat" w:hAnsi="GHEA Grapalat"/>
          <w:b/>
        </w:rPr>
        <w:br/>
      </w:r>
      <w:r w:rsidR="002B32D6" w:rsidRPr="00AB54FD">
        <w:rPr>
          <w:rFonts w:ascii="GHEA Grapalat" w:hAnsi="GHEA Grapalat"/>
          <w:b/>
        </w:rPr>
        <w:t xml:space="preserve">И ПОРЯДОК ВНЕСЕНИЯ ИЗМЕНЕНИЯ В ПРИГЛАШЕНИЕ </w:t>
      </w:r>
    </w:p>
    <w:p w:rsidR="00096865" w:rsidRPr="00AB54FD" w:rsidRDefault="00096865" w:rsidP="00B46D58">
      <w:pPr>
        <w:widowControl w:val="0"/>
        <w:tabs>
          <w:tab w:val="left" w:pos="1134"/>
        </w:tabs>
        <w:spacing w:after="160"/>
        <w:ind w:firstLine="567"/>
        <w:jc w:val="both"/>
        <w:rPr>
          <w:rFonts w:ascii="GHEA Grapalat" w:hAnsi="GHEA Grapalat"/>
        </w:rPr>
      </w:pPr>
      <w:r w:rsidRPr="00AB54FD">
        <w:rPr>
          <w:rFonts w:ascii="GHEA Grapalat" w:hAnsi="GHEA Grapalat"/>
        </w:rPr>
        <w:t>3.1</w:t>
      </w:r>
      <w:r w:rsidR="000A15F9" w:rsidRPr="00AB54FD">
        <w:rPr>
          <w:rFonts w:ascii="GHEA Grapalat" w:hAnsi="GHEA Grapalat"/>
        </w:rPr>
        <w:t>.</w:t>
      </w:r>
      <w:r w:rsidR="00ED2352" w:rsidRPr="00AB54FD">
        <w:rPr>
          <w:rFonts w:ascii="GHEA Grapalat" w:hAnsi="GHEA Grapalat"/>
        </w:rPr>
        <w:tab/>
      </w:r>
      <w:r w:rsidRPr="00AB54FD">
        <w:rPr>
          <w:rFonts w:ascii="GHEA Grapalat" w:hAnsi="GHEA Grapalat"/>
        </w:rPr>
        <w:t>Согласно статье 29 Закона участник вправе требовать от заказчика разъяснения приглашения.</w:t>
      </w:r>
    </w:p>
    <w:p w:rsidR="00096865" w:rsidRPr="00AB54FD" w:rsidRDefault="00096865" w:rsidP="00B46D58">
      <w:pPr>
        <w:widowControl w:val="0"/>
        <w:autoSpaceDE w:val="0"/>
        <w:autoSpaceDN w:val="0"/>
        <w:adjustRightInd w:val="0"/>
        <w:spacing w:after="160"/>
        <w:ind w:firstLine="567"/>
        <w:jc w:val="both"/>
        <w:rPr>
          <w:rFonts w:ascii="GHEA Grapalat" w:hAnsi="GHEA Grapalat"/>
        </w:rPr>
      </w:pPr>
      <w:r w:rsidRPr="00AB54FD">
        <w:rPr>
          <w:rFonts w:ascii="GHEA Grapalat" w:hAnsi="GHEA Grapalat"/>
        </w:rPr>
        <w:t xml:space="preserve">Участник имеет право </w:t>
      </w:r>
      <w:r w:rsidR="00BF6E86" w:rsidRPr="00AB54FD">
        <w:rPr>
          <w:rFonts w:ascii="GHEA Grapalat" w:hAnsi="GHEA Grapalat"/>
        </w:rPr>
        <w:t>в письменной форме</w:t>
      </w:r>
      <w:r w:rsidRPr="00AB54FD">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AB54FD">
        <w:rPr>
          <w:rFonts w:ascii="GHEA Grapalat" w:hAnsi="GHEA Grapalat"/>
        </w:rPr>
        <w:t>в письменной форме</w:t>
      </w:r>
      <w:r w:rsidRPr="00AB54FD">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AB54FD">
        <w:rPr>
          <w:rStyle w:val="FootnoteReference"/>
          <w:rFonts w:ascii="GHEA Grapalat" w:hAnsi="GHEA Grapalat"/>
        </w:rPr>
        <w:footnoteReference w:customMarkFollows="1" w:id="2"/>
        <w:t>5</w:t>
      </w:r>
      <w:r w:rsidRPr="00AB54FD">
        <w:rPr>
          <w:rFonts w:ascii="GHEA Grapalat" w:hAnsi="GHEA Grapalat"/>
        </w:rPr>
        <w:t>.</w:t>
      </w:r>
      <w:r w:rsidR="00AA7117" w:rsidRPr="00AB54FD">
        <w:rPr>
          <w:rFonts w:ascii="GHEA Grapalat" w:hAnsi="GHEA Grapalat"/>
        </w:rPr>
        <w:t xml:space="preserve"> </w:t>
      </w:r>
    </w:p>
    <w:p w:rsidR="00096865" w:rsidRPr="00AB54FD" w:rsidRDefault="00096865" w:rsidP="00B46D58">
      <w:pPr>
        <w:widowControl w:val="0"/>
        <w:tabs>
          <w:tab w:val="left" w:pos="1134"/>
        </w:tabs>
        <w:spacing w:after="160"/>
        <w:ind w:firstLine="567"/>
        <w:jc w:val="both"/>
        <w:rPr>
          <w:rFonts w:ascii="GHEA Grapalat" w:hAnsi="GHEA Grapalat"/>
        </w:rPr>
      </w:pPr>
      <w:r w:rsidRPr="00AB54FD">
        <w:rPr>
          <w:rFonts w:ascii="GHEA Grapalat" w:hAnsi="GHEA Grapalat"/>
        </w:rPr>
        <w:t>3.2.</w:t>
      </w:r>
      <w:r w:rsidR="00ED2352" w:rsidRPr="00AB54FD">
        <w:rPr>
          <w:rFonts w:ascii="GHEA Grapalat" w:hAnsi="GHEA Grapalat"/>
        </w:rPr>
        <w:tab/>
      </w:r>
      <w:r w:rsidRPr="00AB54FD">
        <w:rPr>
          <w:rFonts w:ascii="GHEA Grapalat" w:hAnsi="GHEA Grapalat"/>
        </w:rPr>
        <w:t>В день предоставления разъяснения объявление о запросе и о</w:t>
      </w:r>
      <w:r w:rsidR="00775FAF" w:rsidRPr="00AB54FD">
        <w:rPr>
          <w:rFonts w:ascii="Courier New" w:hAnsi="Courier New" w:cs="Courier New"/>
          <w:lang w:val="en-US"/>
        </w:rPr>
        <w:t> </w:t>
      </w:r>
      <w:r w:rsidRPr="00AB54FD">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AB54FD">
        <w:rPr>
          <w:rFonts w:ascii="Courier New" w:hAnsi="Courier New" w:cs="Courier New"/>
          <w:lang w:val="en-US"/>
        </w:rPr>
        <w:t> </w:t>
      </w:r>
      <w:r w:rsidRPr="00AB54F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B54F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B54FD">
        <w:rPr>
          <w:rFonts w:ascii="GHEA Grapalat" w:hAnsi="GHEA Grapalat"/>
        </w:rPr>
        <w:t>3.3</w:t>
      </w:r>
      <w:r w:rsidR="000A15F9" w:rsidRPr="00AB54FD">
        <w:rPr>
          <w:rFonts w:ascii="GHEA Grapalat" w:hAnsi="GHEA Grapalat"/>
        </w:rPr>
        <w:t>.</w:t>
      </w:r>
      <w:r w:rsidR="00ED2352" w:rsidRPr="00AB54FD">
        <w:rPr>
          <w:rFonts w:ascii="GHEA Grapalat" w:hAnsi="GHEA Grapalat"/>
        </w:rPr>
        <w:tab/>
      </w:r>
      <w:r w:rsidRPr="00AB54F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B54FD">
        <w:rPr>
          <w:rFonts w:ascii="GHEA Grapalat" w:hAnsi="GHEA Grapalat"/>
        </w:rPr>
        <w:t xml:space="preserve">. </w:t>
      </w:r>
      <w:r w:rsidRPr="00AB54FD">
        <w:rPr>
          <w:rFonts w:ascii="GHEA Grapalat" w:hAnsi="GHEA Grapalat"/>
        </w:rPr>
        <w:t xml:space="preserve">При этом участник в письменной форме уведомляется об основаниях непредоставления </w:t>
      </w:r>
      <w:r w:rsidRPr="00AB54FD">
        <w:rPr>
          <w:rFonts w:ascii="GHEA Grapalat" w:hAnsi="GHEA Grapalat"/>
        </w:rPr>
        <w:lastRenderedPageBreak/>
        <w:t>разъяснения в течение двух календарных дней, следующих за днем получения запроса.</w:t>
      </w:r>
    </w:p>
    <w:p w:rsidR="00096865" w:rsidRPr="00AB54F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B54FD">
        <w:rPr>
          <w:rFonts w:ascii="GHEA Grapalat" w:hAnsi="GHEA Grapalat"/>
        </w:rPr>
        <w:t>3.4</w:t>
      </w:r>
      <w:r w:rsidR="000A15F9" w:rsidRPr="00AB54FD">
        <w:rPr>
          <w:rFonts w:ascii="GHEA Grapalat" w:hAnsi="GHEA Grapalat"/>
        </w:rPr>
        <w:t>.</w:t>
      </w:r>
      <w:r w:rsidR="00ED2352" w:rsidRPr="00AB54FD">
        <w:rPr>
          <w:rFonts w:ascii="GHEA Grapalat" w:hAnsi="GHEA Grapalat"/>
        </w:rPr>
        <w:tab/>
      </w:r>
      <w:r w:rsidRPr="00AB54F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AB54F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B54FD">
        <w:rPr>
          <w:rFonts w:ascii="GHEA Grapalat" w:hAnsi="GHEA Grapalat"/>
          <w:lang w:val="hy-AM"/>
        </w:rPr>
        <w:t>3.5</w:t>
      </w:r>
      <w:r w:rsidR="00F9791A" w:rsidRPr="00AB54FD">
        <w:rPr>
          <w:rFonts w:ascii="GHEA Grapalat" w:hAnsi="GHEA Grapalat"/>
        </w:rPr>
        <w:t xml:space="preserve"> </w:t>
      </w:r>
      <w:r w:rsidR="00F9791A" w:rsidRPr="00AB54FD">
        <w:rPr>
          <w:rFonts w:ascii="GHEA Grapalat" w:hAnsi="GHEA Grapalat"/>
          <w:lang w:val="hy-AM"/>
        </w:rPr>
        <w:t>Кажд</w:t>
      </w:r>
      <w:r w:rsidR="00F9791A" w:rsidRPr="00AB54FD">
        <w:rPr>
          <w:rFonts w:ascii="GHEA Grapalat" w:hAnsi="GHEA Grapalat"/>
        </w:rPr>
        <w:t>ое лиц</w:t>
      </w:r>
      <w:r w:rsidR="00CA1F39" w:rsidRPr="00AB54FD">
        <w:rPr>
          <w:rFonts w:ascii="GHEA Grapalat" w:hAnsi="GHEA Grapalat"/>
        </w:rPr>
        <w:t>о</w:t>
      </w:r>
      <w:r w:rsidR="00CA1F39" w:rsidRPr="00AB54FD">
        <w:rPr>
          <w:rFonts w:ascii="GHEA Grapalat" w:hAnsi="GHEA Grapalat"/>
          <w:lang w:val="hy-AM"/>
        </w:rPr>
        <w:t xml:space="preserve"> без указания имени</w:t>
      </w:r>
      <w:r w:rsidR="00F9791A" w:rsidRPr="00AB54FD">
        <w:rPr>
          <w:rFonts w:ascii="GHEA Grapalat" w:hAnsi="GHEA Grapalat"/>
          <w:lang w:val="hy-AM"/>
        </w:rPr>
        <w:t xml:space="preserve">, до истечения срока, установленного для внесения изменений в приглашение, </w:t>
      </w:r>
      <w:r w:rsidR="00F9791A" w:rsidRPr="00AB54FD">
        <w:rPr>
          <w:rFonts w:ascii="GHEA Grapalat" w:hAnsi="GHEA Grapalat"/>
        </w:rPr>
        <w:t xml:space="preserve">имеет право </w:t>
      </w:r>
      <w:r w:rsidR="00F9791A" w:rsidRPr="00AB54F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B54FD">
        <w:rPr>
          <w:rFonts w:ascii="GHEA Grapalat" w:hAnsi="GHEA Grapalat"/>
        </w:rPr>
        <w:t xml:space="preserve"> </w:t>
      </w:r>
      <w:r w:rsidR="00F9791A" w:rsidRPr="00AB54F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B54FD">
        <w:rPr>
          <w:rFonts w:ascii="GHEA Grapalat" w:hAnsi="GHEA Grapalat"/>
        </w:rPr>
        <w:t>.</w:t>
      </w:r>
      <w:r w:rsidR="00F9791A" w:rsidRPr="00AB54FD">
        <w:rPr>
          <w:rFonts w:ascii="GHEA Grapalat" w:hAnsi="GHEA Grapalat"/>
          <w:lang w:val="hy-AM"/>
        </w:rPr>
        <w:t xml:space="preserve"> </w:t>
      </w:r>
      <w:r w:rsidR="00750FFF" w:rsidRPr="00AB54F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B54F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B54FD">
        <w:rPr>
          <w:rFonts w:ascii="GHEA Grapalat" w:hAnsi="GHEA Grapalat"/>
        </w:rPr>
        <w:t>3.</w:t>
      </w:r>
      <w:r w:rsidR="00E648D1" w:rsidRPr="00AB54FD">
        <w:rPr>
          <w:rFonts w:ascii="GHEA Grapalat" w:hAnsi="GHEA Grapalat"/>
          <w:lang w:val="hy-AM"/>
        </w:rPr>
        <w:t>6</w:t>
      </w:r>
      <w:r w:rsidR="000A15F9" w:rsidRPr="00AB54FD">
        <w:rPr>
          <w:rFonts w:ascii="GHEA Grapalat" w:hAnsi="GHEA Grapalat"/>
        </w:rPr>
        <w:t>.</w:t>
      </w:r>
      <w:r w:rsidR="00ED2352" w:rsidRPr="00AB54FD">
        <w:rPr>
          <w:rFonts w:ascii="GHEA Grapalat" w:hAnsi="GHEA Grapalat"/>
        </w:rPr>
        <w:tab/>
      </w:r>
      <w:r w:rsidRPr="00AB54FD">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B54FD">
        <w:rPr>
          <w:rFonts w:ascii="Courier New" w:hAnsi="Courier New" w:cs="Courier New"/>
          <w:lang w:val="en-US"/>
        </w:rPr>
        <w:t> </w:t>
      </w:r>
      <w:r w:rsidRPr="00AB54FD">
        <w:rPr>
          <w:rFonts w:ascii="GHEA Grapalat" w:hAnsi="GHEA Grapalat"/>
        </w:rPr>
        <w:t xml:space="preserve">этих изменениях. </w:t>
      </w:r>
    </w:p>
    <w:p w:rsidR="00B051BE" w:rsidRPr="00AB54FD" w:rsidRDefault="00B051BE" w:rsidP="00B46D58">
      <w:pPr>
        <w:widowControl w:val="0"/>
        <w:spacing w:after="160"/>
        <w:jc w:val="center"/>
        <w:rPr>
          <w:rFonts w:ascii="GHEA Grapalat" w:hAnsi="GHEA Grapalat"/>
          <w:b/>
        </w:rPr>
      </w:pPr>
    </w:p>
    <w:p w:rsidR="00096865" w:rsidRPr="00AB54FD" w:rsidRDefault="00955A1E" w:rsidP="00B46D58">
      <w:pPr>
        <w:widowControl w:val="0"/>
        <w:spacing w:after="160"/>
        <w:jc w:val="center"/>
        <w:rPr>
          <w:rFonts w:ascii="GHEA Grapalat" w:hAnsi="GHEA Grapalat" w:cs="Arial"/>
          <w:b/>
        </w:rPr>
      </w:pPr>
      <w:r w:rsidRPr="00AB54FD">
        <w:rPr>
          <w:rFonts w:ascii="GHEA Grapalat" w:hAnsi="GHEA Grapalat"/>
          <w:b/>
        </w:rPr>
        <w:t>4. ПОРЯДОК ПОДАЧИ ЗАЯВКИ</w:t>
      </w:r>
    </w:p>
    <w:p w:rsidR="00096865" w:rsidRPr="00AB54FD" w:rsidRDefault="00096865" w:rsidP="00B46D58">
      <w:pPr>
        <w:widowControl w:val="0"/>
        <w:tabs>
          <w:tab w:val="left" w:pos="1134"/>
        </w:tabs>
        <w:spacing w:after="160"/>
        <w:ind w:firstLine="567"/>
        <w:jc w:val="both"/>
        <w:rPr>
          <w:rFonts w:ascii="GHEA Grapalat" w:hAnsi="GHEA Grapalat"/>
        </w:rPr>
      </w:pPr>
      <w:r w:rsidRPr="00AB54FD">
        <w:rPr>
          <w:rFonts w:ascii="GHEA Grapalat" w:hAnsi="GHEA Grapalat"/>
        </w:rPr>
        <w:t>4.1</w:t>
      </w:r>
      <w:r w:rsidR="00A34DFE" w:rsidRPr="00AB54FD">
        <w:rPr>
          <w:rFonts w:ascii="GHEA Grapalat" w:hAnsi="GHEA Grapalat"/>
        </w:rPr>
        <w:t>.</w:t>
      </w:r>
      <w:r w:rsidR="009C7913" w:rsidRPr="00AB54FD">
        <w:rPr>
          <w:rFonts w:ascii="GHEA Grapalat" w:hAnsi="GHEA Grapalat"/>
        </w:rPr>
        <w:tab/>
      </w:r>
      <w:r w:rsidRPr="00AB54FD">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B54FD" w:rsidRDefault="00096865" w:rsidP="00B46D58">
      <w:pPr>
        <w:pStyle w:val="BodyTextIndent2"/>
        <w:widowControl w:val="0"/>
        <w:spacing w:after="160" w:line="240" w:lineRule="auto"/>
        <w:ind w:firstLine="567"/>
        <w:rPr>
          <w:rFonts w:ascii="GHEA Grapalat" w:hAnsi="GHEA Grapalat" w:cs="Sylfaen"/>
          <w:sz w:val="24"/>
          <w:szCs w:val="24"/>
        </w:rPr>
      </w:pPr>
      <w:r w:rsidRPr="00AB54FD">
        <w:rPr>
          <w:rFonts w:ascii="GHEA Grapalat" w:hAnsi="GHEA Grapalat"/>
          <w:sz w:val="24"/>
          <w:szCs w:val="24"/>
        </w:rPr>
        <w:t>Участник может подать заявку как для каждого лота, так и для нескольких или всех лотов.</w:t>
      </w:r>
      <w:r w:rsidR="00AA7117" w:rsidRPr="00AB54FD">
        <w:rPr>
          <w:rFonts w:ascii="GHEA Grapalat" w:hAnsi="GHEA Grapalat"/>
          <w:sz w:val="24"/>
          <w:szCs w:val="24"/>
        </w:rPr>
        <w:t xml:space="preserve"> </w:t>
      </w:r>
    </w:p>
    <w:p w:rsidR="00096865" w:rsidRPr="00AB54FD" w:rsidRDefault="000946A3" w:rsidP="00B46D58">
      <w:pPr>
        <w:pStyle w:val="BodyTextIndent2"/>
        <w:widowControl w:val="0"/>
        <w:spacing w:after="160" w:line="240" w:lineRule="auto"/>
        <w:ind w:firstLine="567"/>
        <w:rPr>
          <w:rFonts w:ascii="GHEA Grapalat" w:hAnsi="GHEA Grapalat" w:cs="Sylfaen"/>
          <w:sz w:val="24"/>
          <w:szCs w:val="24"/>
        </w:rPr>
      </w:pPr>
      <w:r w:rsidRPr="00AB54FD">
        <w:rPr>
          <w:rFonts w:ascii="GHEA Grapalat" w:hAnsi="GHEA Grapalat"/>
          <w:sz w:val="24"/>
          <w:szCs w:val="24"/>
        </w:rPr>
        <w:t>Заявка подается до истечения срока, установленного для этого настоящим Приглашением.</w:t>
      </w:r>
    </w:p>
    <w:p w:rsidR="00096865" w:rsidRPr="00AB54FD" w:rsidRDefault="000946A3" w:rsidP="00B46D58">
      <w:pPr>
        <w:pStyle w:val="BodyTextIndent2"/>
        <w:widowControl w:val="0"/>
        <w:spacing w:after="160" w:line="240" w:lineRule="auto"/>
        <w:ind w:firstLine="567"/>
        <w:rPr>
          <w:rFonts w:ascii="GHEA Grapalat" w:hAnsi="GHEA Grapalat"/>
          <w:sz w:val="24"/>
          <w:szCs w:val="24"/>
        </w:rPr>
      </w:pPr>
      <w:r w:rsidRPr="00AB54FD">
        <w:rPr>
          <w:rFonts w:ascii="GHEA Grapalat" w:hAnsi="GHEA Grapalat"/>
          <w:sz w:val="24"/>
          <w:szCs w:val="24"/>
        </w:rPr>
        <w:t xml:space="preserve">Порядок подготовки заявки описан в части 2 настоящего приглашения - в </w:t>
      </w:r>
      <w:r w:rsidR="006847B2" w:rsidRPr="00AB54FD">
        <w:rPr>
          <w:rFonts w:ascii="GHEA Grapalat" w:hAnsi="GHEA Grapalat"/>
          <w:sz w:val="24"/>
          <w:szCs w:val="24"/>
        </w:rPr>
        <w:t>порядке</w:t>
      </w:r>
      <w:r w:rsidRPr="00AB54FD">
        <w:rPr>
          <w:rFonts w:ascii="GHEA Grapalat" w:hAnsi="GHEA Grapalat"/>
          <w:sz w:val="24"/>
          <w:szCs w:val="24"/>
        </w:rPr>
        <w:t xml:space="preserve"> по подготовке заявок на открытый конкурс.</w:t>
      </w:r>
    </w:p>
    <w:p w:rsidR="000371A2" w:rsidRPr="00AB54FD"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sidRPr="00AB54FD">
        <w:rPr>
          <w:rFonts w:ascii="GHEA Grapalat" w:hAnsi="GHEA Grapalat"/>
          <w:sz w:val="24"/>
          <w:szCs w:val="24"/>
        </w:rPr>
        <w:t>4.2.</w:t>
      </w:r>
      <w:r w:rsidRPr="00AB54FD">
        <w:rPr>
          <w:rFonts w:ascii="GHEA Grapalat" w:hAnsi="GHEA Grapalat"/>
          <w:sz w:val="24"/>
          <w:szCs w:val="24"/>
        </w:rPr>
        <w:tab/>
        <w:t>Заявки на процедуру необходимо подать в комиссию по адресу "</w:t>
      </w:r>
      <w:r w:rsidR="000119ED" w:rsidRPr="00AB54FD">
        <w:rPr>
          <w:rFonts w:ascii="GHEA Grapalat" w:hAnsi="GHEA Grapalat"/>
          <w:i/>
          <w:sz w:val="24"/>
          <w:szCs w:val="24"/>
        </w:rPr>
        <w:t xml:space="preserve"> Ереван, ул. А. Микояна, 51, 1 этаж, 3-й кабинет</w:t>
      </w:r>
      <w:r w:rsidR="000119ED" w:rsidRPr="00AB54FD">
        <w:rPr>
          <w:rFonts w:ascii="GHEA Grapalat" w:hAnsi="GHEA Grapalat"/>
          <w:i/>
          <w:sz w:val="24"/>
          <w:szCs w:val="24"/>
          <w:lang w:val="hy-AM"/>
        </w:rPr>
        <w:t xml:space="preserve"> </w:t>
      </w:r>
      <w:r w:rsidRPr="00AB54FD">
        <w:rPr>
          <w:rFonts w:ascii="GHEA Grapalat" w:hAnsi="GHEA Grapalat"/>
          <w:sz w:val="24"/>
          <w:szCs w:val="24"/>
        </w:rPr>
        <w:t>" не позднее, чем "</w:t>
      </w:r>
      <w:r w:rsidR="000119ED" w:rsidRPr="00AB54FD">
        <w:rPr>
          <w:rFonts w:ascii="GHEA Grapalat" w:hAnsi="GHEA Grapalat"/>
          <w:sz w:val="24"/>
          <w:szCs w:val="24"/>
          <w:lang w:val="hy-AM"/>
        </w:rPr>
        <w:t xml:space="preserve"> 1</w:t>
      </w:r>
      <w:r w:rsidR="00DD0DB7">
        <w:rPr>
          <w:rFonts w:ascii="GHEA Grapalat" w:hAnsi="GHEA Grapalat"/>
          <w:sz w:val="24"/>
          <w:szCs w:val="24"/>
        </w:rPr>
        <w:t>2</w:t>
      </w:r>
      <w:r w:rsidR="000119ED" w:rsidRPr="00AB54FD">
        <w:rPr>
          <w:rFonts w:ascii="GHEA Grapalat" w:hAnsi="GHEA Grapalat"/>
          <w:sz w:val="24"/>
          <w:szCs w:val="24"/>
          <w:lang w:val="hy-AM"/>
        </w:rPr>
        <w:t>:00</w:t>
      </w:r>
      <w:r w:rsidRPr="00AB54FD">
        <w:rPr>
          <w:rFonts w:ascii="GHEA Grapalat" w:hAnsi="GHEA Grapalat"/>
          <w:sz w:val="24"/>
          <w:szCs w:val="24"/>
        </w:rPr>
        <w:t>" часов "</w:t>
      </w:r>
      <w:r w:rsidR="000119ED" w:rsidRPr="00AB54FD">
        <w:rPr>
          <w:rFonts w:ascii="GHEA Grapalat" w:hAnsi="GHEA Grapalat"/>
          <w:sz w:val="24"/>
          <w:szCs w:val="24"/>
          <w:lang w:val="hy-AM"/>
        </w:rPr>
        <w:t>7</w:t>
      </w:r>
      <w:r w:rsidRPr="00AB54FD">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Pr="00AB54FD"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sidRPr="00AB54FD">
        <w:rPr>
          <w:rFonts w:ascii="GHEA Grapalat" w:hAnsi="GHEA Grapalat"/>
          <w:sz w:val="24"/>
          <w:szCs w:val="24"/>
        </w:rPr>
        <w:t>Заявки на процедуру получает и в журнале регистрации заявок регистрирует секретарь комиссии</w:t>
      </w:r>
      <w:r w:rsidRPr="00AB54FD">
        <w:rPr>
          <w:rFonts w:ascii="GHEA Grapalat" w:hAnsi="GHEA Grapalat"/>
        </w:rPr>
        <w:t xml:space="preserve"> "</w:t>
      </w:r>
      <w:r w:rsidR="000119ED" w:rsidRPr="00AB54FD">
        <w:rPr>
          <w:rFonts w:ascii="GHEA Grapalat" w:hAnsi="GHEA Grapalat"/>
          <w:i/>
          <w:sz w:val="24"/>
          <w:szCs w:val="24"/>
        </w:rPr>
        <w:t xml:space="preserve"> Тамара Мирзаханян</w:t>
      </w:r>
      <w:r w:rsidR="000119ED" w:rsidRPr="00AB54FD">
        <w:rPr>
          <w:rFonts w:ascii="GHEA Grapalat" w:hAnsi="GHEA Grapalat"/>
          <w:lang w:val="hy-AM"/>
        </w:rPr>
        <w:t xml:space="preserve"> </w:t>
      </w:r>
      <w:r w:rsidRPr="00AB54FD">
        <w:rPr>
          <w:rFonts w:ascii="GHEA Grapalat" w:hAnsi="GHEA Grapalat"/>
        </w:rPr>
        <w:t xml:space="preserve">". </w:t>
      </w:r>
      <w:r w:rsidRPr="00AB54FD">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w:t>
      </w:r>
      <w:r w:rsidRPr="00AB54FD">
        <w:rPr>
          <w:rFonts w:ascii="GHEA Grapalat" w:hAnsi="GHEA Grapalat"/>
          <w:sz w:val="24"/>
          <w:szCs w:val="24"/>
        </w:rPr>
        <w:lastRenderedPageBreak/>
        <w:t xml:space="preserve">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AB54FD"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AB54F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B54FD">
        <w:rPr>
          <w:rFonts w:ascii="GHEA Grapalat" w:hAnsi="GHEA Grapalat"/>
          <w:sz w:val="24"/>
          <w:szCs w:val="24"/>
        </w:rPr>
        <w:t>4.3.</w:t>
      </w:r>
      <w:r w:rsidR="003065C4" w:rsidRPr="00AB54FD">
        <w:rPr>
          <w:rFonts w:ascii="GHEA Grapalat" w:hAnsi="GHEA Grapalat"/>
          <w:sz w:val="24"/>
          <w:szCs w:val="24"/>
        </w:rPr>
        <w:tab/>
      </w:r>
      <w:r w:rsidRPr="00AB54FD">
        <w:rPr>
          <w:rFonts w:ascii="GHEA Grapalat" w:hAnsi="GHEA Grapalat"/>
          <w:sz w:val="24"/>
          <w:szCs w:val="24"/>
        </w:rPr>
        <w:t>В заявке участник представляет:</w:t>
      </w:r>
    </w:p>
    <w:p w:rsidR="005F25EF" w:rsidRPr="00AB54FD" w:rsidRDefault="005F25EF" w:rsidP="00B46D58">
      <w:pPr>
        <w:jc w:val="both"/>
        <w:rPr>
          <w:rFonts w:ascii="GHEA Grapalat" w:hAnsi="GHEA Grapalat"/>
        </w:rPr>
      </w:pPr>
      <w:r w:rsidRPr="00AB54FD">
        <w:rPr>
          <w:rFonts w:ascii="GHEA Grapalat" w:hAnsi="GHEA Grapalat"/>
        </w:rPr>
        <w:t>1) утвержденное им заявление-объявление, предусмотренное пунктом 2.1 части 2 настоящего приглашения</w:t>
      </w:r>
      <w:r w:rsidR="003C5795" w:rsidRPr="00AB54FD">
        <w:rPr>
          <w:rFonts w:ascii="GHEA Grapalat" w:hAnsi="GHEA Grapalat"/>
          <w:lang w:val="hy-AM"/>
        </w:rPr>
        <w:t xml:space="preserve"> </w:t>
      </w:r>
      <w:r w:rsidR="003C5795" w:rsidRPr="00AB54F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B54FD">
        <w:rPr>
          <w:rFonts w:ascii="GHEA Grapalat" w:hAnsi="GHEA Grapalat"/>
        </w:rPr>
        <w:t>, которое включает:</w:t>
      </w:r>
    </w:p>
    <w:p w:rsidR="005F25EF" w:rsidRPr="00AB54FD" w:rsidRDefault="005F25EF" w:rsidP="00B46D58">
      <w:pPr>
        <w:jc w:val="both"/>
        <w:rPr>
          <w:rFonts w:ascii="GHEA Grapalat" w:hAnsi="GHEA Grapalat"/>
        </w:rPr>
      </w:pPr>
      <w:r w:rsidRPr="00AB54FD">
        <w:rPr>
          <w:rFonts w:ascii="GHEA Grapalat" w:hAnsi="GHEA Grapalat"/>
        </w:rPr>
        <w:t xml:space="preserve">   а) </w:t>
      </w:r>
      <w:r w:rsidR="003C5795" w:rsidRPr="00AB54FD">
        <w:rPr>
          <w:rFonts w:ascii="GHEA Grapalat" w:hAnsi="GHEA Grapalat"/>
        </w:rPr>
        <w:t xml:space="preserve">подтверждение </w:t>
      </w:r>
      <w:r w:rsidRPr="00AB54FD">
        <w:rPr>
          <w:rFonts w:ascii="GHEA Grapalat" w:hAnsi="GHEA Grapalat"/>
        </w:rPr>
        <w:t xml:space="preserve">о соответствии своих данных </w:t>
      </w:r>
      <w:r w:rsidR="00F827F5" w:rsidRPr="00AB54FD">
        <w:rPr>
          <w:rFonts w:ascii="GHEA Grapalat" w:hAnsi="GHEA Grapalat"/>
        </w:rPr>
        <w:t xml:space="preserve">и данных аффилированных с ним лиц </w:t>
      </w:r>
      <w:r w:rsidRPr="00AB54FD">
        <w:rPr>
          <w:rFonts w:ascii="GHEA Grapalat" w:hAnsi="GHEA Grapalat"/>
        </w:rPr>
        <w:t>требованиям права на участие, установленным настоящим приглашением;</w:t>
      </w:r>
    </w:p>
    <w:p w:rsidR="00C648DF" w:rsidRPr="00AB54FD" w:rsidRDefault="005F25EF" w:rsidP="00B46D58">
      <w:pPr>
        <w:jc w:val="both"/>
        <w:rPr>
          <w:rFonts w:ascii="GHEA Grapalat" w:hAnsi="GHEA Grapalat"/>
        </w:rPr>
      </w:pPr>
      <w:r w:rsidRPr="00AB54FD">
        <w:rPr>
          <w:rFonts w:ascii="GHEA Grapalat" w:hAnsi="GHEA Grapalat"/>
        </w:rPr>
        <w:t xml:space="preserve">   б) </w:t>
      </w:r>
      <w:r w:rsidR="003C5795" w:rsidRPr="00AB54FD">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AB54FD">
        <w:rPr>
          <w:rFonts w:ascii="GHEA Grapalat" w:hAnsi="GHEA Grapalat"/>
        </w:rPr>
        <w:t>настоящим приглашением</w:t>
      </w:r>
      <w:r w:rsidR="002E067C" w:rsidRPr="00AB54FD">
        <w:rPr>
          <w:rFonts w:ascii="GHEA Grapalat" w:hAnsi="GHEA Grapalat"/>
        </w:rPr>
        <w:t>;</w:t>
      </w:r>
      <w:r w:rsidR="0049623A" w:rsidRPr="00AB54FD">
        <w:rPr>
          <w:rFonts w:ascii="GHEA Grapalat" w:hAnsi="GHEA Grapalat"/>
        </w:rPr>
        <w:t xml:space="preserve">    </w:t>
      </w:r>
    </w:p>
    <w:p w:rsidR="005F25EF" w:rsidRPr="00AB54FD" w:rsidRDefault="005F25EF" w:rsidP="00C648DF">
      <w:pPr>
        <w:ind w:firstLine="284"/>
        <w:jc w:val="both"/>
        <w:rPr>
          <w:rFonts w:ascii="GHEA Grapalat" w:hAnsi="GHEA Grapalat"/>
        </w:rPr>
      </w:pPr>
      <w:r w:rsidRPr="00AB54FD">
        <w:rPr>
          <w:rFonts w:ascii="GHEA Grapalat" w:hAnsi="GHEA Grapalat"/>
        </w:rPr>
        <w:t xml:space="preserve">в) объявление об отсутствии </w:t>
      </w:r>
      <w:r w:rsidR="003E33E7" w:rsidRPr="00AB54FD">
        <w:rPr>
          <w:rFonts w:ascii="GHEA Grapalat" w:hAnsi="GHEA Grapalat"/>
        </w:rPr>
        <w:t xml:space="preserve">недобросовестной конкуренции, </w:t>
      </w:r>
      <w:r w:rsidRPr="00AB54FD">
        <w:rPr>
          <w:rFonts w:ascii="GHEA Grapalat" w:hAnsi="GHEA Grapalat"/>
        </w:rPr>
        <w:t>злоупотребления доминирующим положением и антиконкурентного соглашения в рамках настоящей процедуры</w:t>
      </w:r>
      <w:r w:rsidR="002E067C" w:rsidRPr="00AB54FD">
        <w:rPr>
          <w:rFonts w:ascii="GHEA Grapalat" w:hAnsi="GHEA Grapalat"/>
        </w:rPr>
        <w:t>;</w:t>
      </w:r>
    </w:p>
    <w:p w:rsidR="005F25EF" w:rsidRPr="00AB54FD" w:rsidRDefault="005F25EF" w:rsidP="00B46D58">
      <w:pPr>
        <w:jc w:val="both"/>
        <w:rPr>
          <w:rFonts w:ascii="GHEA Grapalat" w:hAnsi="GHEA Grapalat"/>
        </w:rPr>
      </w:pPr>
      <w:r w:rsidRPr="00AB54F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B54FD" w:rsidRDefault="001361B2" w:rsidP="00B46D58">
      <w:pPr>
        <w:pStyle w:val="norm"/>
        <w:widowControl w:val="0"/>
        <w:tabs>
          <w:tab w:val="left" w:pos="1134"/>
        </w:tabs>
        <w:spacing w:after="160" w:line="240" w:lineRule="auto"/>
        <w:ind w:firstLine="284"/>
        <w:rPr>
          <w:rFonts w:ascii="GHEA Grapalat" w:hAnsi="GHEA Grapalat"/>
        </w:rPr>
      </w:pPr>
      <w:r w:rsidRPr="00AB54FD">
        <w:rPr>
          <w:rFonts w:ascii="GHEA Grapalat" w:hAnsi="GHEA Grapalat"/>
          <w:sz w:val="24"/>
          <w:szCs w:val="24"/>
        </w:rPr>
        <w:t xml:space="preserve">д) </w:t>
      </w:r>
      <w:r w:rsidR="00AF101C" w:rsidRPr="00AB54FD">
        <w:rPr>
          <w:rFonts w:ascii="GHEA Grapalat" w:hAnsi="GHEA Grapalat"/>
          <w:sz w:val="24"/>
          <w:szCs w:val="24"/>
        </w:rPr>
        <w:t>Деклараци</w:t>
      </w:r>
      <w:r w:rsidR="00985FFB" w:rsidRPr="00AB54FD">
        <w:rPr>
          <w:rFonts w:ascii="GHEA Grapalat" w:hAnsi="GHEA Grapalat"/>
          <w:sz w:val="24"/>
          <w:szCs w:val="24"/>
        </w:rPr>
        <w:t>ю</w:t>
      </w:r>
      <w:r w:rsidR="00AF101C" w:rsidRPr="00AB54F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AB54FD">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AB54FD">
        <w:rPr>
          <w:rFonts w:ascii="GHEA Grapalat" w:hAnsi="GHEA Grapalat"/>
          <w:sz w:val="24"/>
          <w:szCs w:val="24"/>
        </w:rPr>
        <w:t>декларация</w:t>
      </w:r>
      <w:r w:rsidRPr="00AB54FD">
        <w:rPr>
          <w:rFonts w:ascii="GHEA Grapalat" w:hAnsi="GHEA Grapalat"/>
          <w:sz w:val="24"/>
          <w:szCs w:val="24"/>
        </w:rPr>
        <w:t>, публик</w:t>
      </w:r>
      <w:r w:rsidR="00AF101C" w:rsidRPr="00AB54FD">
        <w:rPr>
          <w:rFonts w:ascii="GHEA Grapalat" w:hAnsi="GHEA Grapalat"/>
          <w:sz w:val="24"/>
          <w:szCs w:val="24"/>
        </w:rPr>
        <w:t>у</w:t>
      </w:r>
      <w:r w:rsidRPr="00AB54FD">
        <w:rPr>
          <w:rFonts w:ascii="GHEA Grapalat" w:hAnsi="GHEA Grapalat"/>
          <w:sz w:val="24"/>
          <w:szCs w:val="24"/>
        </w:rPr>
        <w:t>ется в</w:t>
      </w:r>
      <w:r w:rsidRPr="00AB54FD">
        <w:rPr>
          <w:rFonts w:ascii="GHEA Grapalat" w:hAnsi="GHEA Grapalat"/>
          <w:spacing w:val="-6"/>
          <w:sz w:val="24"/>
          <w:szCs w:val="24"/>
        </w:rPr>
        <w:t xml:space="preserve"> бюллетене вместе с объявлением о</w:t>
      </w:r>
      <w:r w:rsidRPr="00AB54FD">
        <w:rPr>
          <w:rFonts w:ascii="GHEA Grapalat" w:hAnsi="GHEA Grapalat"/>
          <w:sz w:val="24"/>
          <w:szCs w:val="24"/>
        </w:rPr>
        <w:t xml:space="preserve"> решении заключить договор;</w:t>
      </w:r>
      <w:r w:rsidR="005F25EF" w:rsidRPr="00AB54FD">
        <w:rPr>
          <w:rFonts w:ascii="GHEA Grapalat" w:hAnsi="GHEA Grapalat"/>
        </w:rPr>
        <w:t xml:space="preserve"> </w:t>
      </w:r>
      <w:r w:rsidR="008D64EE" w:rsidRPr="00AB54FD">
        <w:rPr>
          <w:rFonts w:ascii="GHEA Grapalat" w:hAnsi="GHEA Grapalat"/>
          <w:vertAlign w:val="superscript"/>
          <w:lang w:val="hy-AM"/>
        </w:rPr>
        <w:t>6</w:t>
      </w:r>
      <w:r w:rsidR="005838BB" w:rsidRPr="00AB54FD">
        <w:rPr>
          <w:rFonts w:ascii="GHEA Grapalat" w:hAnsi="GHEA Grapalat"/>
          <w:vertAlign w:val="superscript"/>
          <w:lang w:val="hy-AM"/>
        </w:rPr>
        <w:t>.1</w:t>
      </w:r>
      <w:r w:rsidR="008D64EE" w:rsidRPr="00AB54FD">
        <w:rPr>
          <w:rFonts w:ascii="GHEA Grapalat" w:hAnsi="GHEA Grapalat"/>
          <w:vertAlign w:val="superscript"/>
        </w:rPr>
        <w:t xml:space="preserve"> </w:t>
      </w:r>
    </w:p>
    <w:p w:rsidR="00B67CCD" w:rsidRPr="00AB54FD"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2</w:t>
      </w:r>
      <w:r w:rsidR="0047117B" w:rsidRPr="00AB54FD">
        <w:rPr>
          <w:rFonts w:ascii="GHEA Grapalat" w:hAnsi="GHEA Grapalat"/>
          <w:sz w:val="24"/>
          <w:szCs w:val="24"/>
        </w:rPr>
        <w:t>)</w:t>
      </w:r>
      <w:r w:rsidR="00444026" w:rsidRPr="00AB54FD">
        <w:rPr>
          <w:rFonts w:ascii="GHEA Grapalat" w:hAnsi="GHEA Grapalat"/>
          <w:sz w:val="24"/>
          <w:szCs w:val="24"/>
        </w:rPr>
        <w:tab/>
      </w:r>
      <w:r w:rsidR="0047117B" w:rsidRPr="00AB54FD">
        <w:rPr>
          <w:rFonts w:ascii="GHEA Grapalat" w:hAnsi="GHEA Grapalat"/>
          <w:sz w:val="24"/>
          <w:szCs w:val="24"/>
        </w:rPr>
        <w:t>утвержденное им ценовое предложение;</w:t>
      </w:r>
    </w:p>
    <w:p w:rsidR="006C3115" w:rsidRPr="00AB54FD" w:rsidRDefault="008E58A2" w:rsidP="00B46D58">
      <w:pPr>
        <w:widowControl w:val="0"/>
        <w:tabs>
          <w:tab w:val="left" w:pos="1134"/>
        </w:tabs>
        <w:spacing w:after="160"/>
        <w:ind w:firstLine="567"/>
        <w:jc w:val="both"/>
        <w:rPr>
          <w:rFonts w:ascii="GHEA Grapalat" w:hAnsi="GHEA Grapalat"/>
        </w:rPr>
      </w:pPr>
      <w:r w:rsidRPr="00AB54FD">
        <w:rPr>
          <w:rFonts w:ascii="GHEA Grapalat" w:hAnsi="GHEA Grapalat"/>
        </w:rPr>
        <w:t>3</w:t>
      </w:r>
      <w:r w:rsidR="00E326DD" w:rsidRPr="00AB54FD">
        <w:rPr>
          <w:rFonts w:ascii="GHEA Grapalat" w:hAnsi="GHEA Grapalat"/>
        </w:rPr>
        <w:t>)</w:t>
      </w:r>
      <w:r w:rsidR="00444026" w:rsidRPr="00AB54FD">
        <w:rPr>
          <w:rFonts w:ascii="GHEA Grapalat" w:hAnsi="GHEA Grapalat"/>
        </w:rPr>
        <w:tab/>
      </w:r>
      <w:r w:rsidR="00E326DD" w:rsidRPr="00AB54FD">
        <w:rPr>
          <w:rFonts w:ascii="GHEA Grapalat" w:hAnsi="GHEA Grapalat"/>
        </w:rPr>
        <w:t>обеспечение заявки</w:t>
      </w:r>
      <w:r w:rsidR="0067389F" w:rsidRPr="00AB54FD">
        <w:rPr>
          <w:rFonts w:ascii="GHEA Grapalat" w:hAnsi="GHEA Grapalat"/>
        </w:rPr>
        <w:t xml:space="preserve">- </w:t>
      </w:r>
      <w:r w:rsidR="00E326DD" w:rsidRPr="00AB54FD">
        <w:rPr>
          <w:rFonts w:ascii="GHEA Grapalat" w:hAnsi="GHEA Grapalat"/>
        </w:rPr>
        <w:t>в форме наличных денег или банковской гарантии</w:t>
      </w:r>
      <w:r w:rsidR="008457F4" w:rsidRPr="00AB54FD">
        <w:rPr>
          <w:rFonts w:ascii="GHEA Grapalat" w:hAnsi="GHEA Grapalat"/>
        </w:rPr>
        <w:t>;</w:t>
      </w:r>
      <w:r w:rsidR="00091FB0" w:rsidRPr="00AB54FD">
        <w:rPr>
          <w:rStyle w:val="FootnoteReference"/>
          <w:rFonts w:ascii="GHEA Grapalat" w:hAnsi="GHEA Grapalat"/>
        </w:rPr>
        <w:footnoteReference w:customMarkFollows="1" w:id="3"/>
        <w:t>7</w:t>
      </w:r>
    </w:p>
    <w:p w:rsidR="000845F6" w:rsidRPr="00AB54FD" w:rsidRDefault="00C52EEA"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4</w:t>
      </w:r>
      <w:r w:rsidR="003E3FD0" w:rsidRPr="00AB54FD">
        <w:rPr>
          <w:rFonts w:ascii="GHEA Grapalat" w:hAnsi="GHEA Grapalat"/>
          <w:sz w:val="24"/>
          <w:szCs w:val="24"/>
        </w:rPr>
        <w:t>)</w:t>
      </w:r>
      <w:r w:rsidR="00333B85" w:rsidRPr="00AB54FD">
        <w:rPr>
          <w:rFonts w:ascii="GHEA Grapalat" w:hAnsi="GHEA Grapalat"/>
          <w:sz w:val="24"/>
          <w:szCs w:val="24"/>
        </w:rPr>
        <w:tab/>
      </w:r>
      <w:r w:rsidR="003E3FD0" w:rsidRPr="00AB54F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B54FD" w:rsidRDefault="0036720C" w:rsidP="00B46D58">
      <w:pPr>
        <w:pStyle w:val="norm"/>
        <w:widowControl w:val="0"/>
        <w:tabs>
          <w:tab w:val="left" w:pos="1134"/>
        </w:tabs>
        <w:spacing w:after="160" w:line="240" w:lineRule="auto"/>
        <w:ind w:firstLine="567"/>
        <w:rPr>
          <w:rFonts w:ascii="GHEA Grapalat" w:hAnsi="GHEA Grapalat"/>
          <w:sz w:val="24"/>
          <w:szCs w:val="24"/>
        </w:rPr>
      </w:pPr>
      <w:r w:rsidRPr="00AB54FD">
        <w:rPr>
          <w:rFonts w:ascii="GHEA Grapalat" w:hAnsi="GHEA Grapalat"/>
          <w:sz w:val="24"/>
          <w:szCs w:val="24"/>
        </w:rPr>
        <w:t>5</w:t>
      </w:r>
      <w:r w:rsidR="003E3FD0" w:rsidRPr="00AB54FD">
        <w:rPr>
          <w:rFonts w:ascii="GHEA Grapalat" w:hAnsi="GHEA Grapalat"/>
          <w:sz w:val="24"/>
          <w:szCs w:val="24"/>
        </w:rPr>
        <w:t>)</w:t>
      </w:r>
      <w:r w:rsidR="00333B85" w:rsidRPr="00AB54FD">
        <w:rPr>
          <w:rFonts w:ascii="GHEA Grapalat" w:hAnsi="GHEA Grapalat"/>
          <w:sz w:val="24"/>
          <w:szCs w:val="24"/>
        </w:rPr>
        <w:tab/>
      </w:r>
      <w:r w:rsidR="003E3FD0" w:rsidRPr="00AB54FD">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B54FD" w:rsidRDefault="00721677" w:rsidP="00B46D58">
      <w:pPr>
        <w:jc w:val="both"/>
        <w:rPr>
          <w:rFonts w:ascii="GHEA Grapalat" w:hAnsi="GHEA Grapalat" w:cs="Sylfaen"/>
        </w:rPr>
      </w:pPr>
      <w:r w:rsidRPr="00AB54FD">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Pr="00AB54FD" w:rsidRDefault="00721677" w:rsidP="00B46D58">
      <w:pPr>
        <w:jc w:val="both"/>
        <w:rPr>
          <w:rFonts w:ascii="GHEA Grapalat" w:hAnsi="GHEA Grapalat" w:cs="Sylfaen"/>
        </w:rPr>
      </w:pPr>
      <w:r w:rsidRPr="00AB54F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B54FD">
        <w:rPr>
          <w:rFonts w:ascii="GHEA Grapalat" w:hAnsi="GHEA Grapalat" w:cs="Sylfaen"/>
        </w:rPr>
        <w:t xml:space="preserve"> (на один и тот же лот)</w:t>
      </w:r>
      <w:r w:rsidRPr="00AB54F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AB54FD" w:rsidRDefault="00721677" w:rsidP="00B46D58">
      <w:pPr>
        <w:pStyle w:val="norm"/>
        <w:widowControl w:val="0"/>
        <w:spacing w:after="120" w:line="240" w:lineRule="auto"/>
        <w:ind w:firstLine="0"/>
        <w:rPr>
          <w:rFonts w:ascii="GHEA Grapalat" w:hAnsi="GHEA Grapalat" w:cs="Sylfaen"/>
          <w:sz w:val="24"/>
          <w:szCs w:val="24"/>
        </w:rPr>
      </w:pPr>
      <w:r w:rsidRPr="00AB54FD">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AB54FD"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AB54FD" w:rsidRDefault="00333B85" w:rsidP="00B46D58">
      <w:pPr>
        <w:widowControl w:val="0"/>
        <w:spacing w:after="160"/>
        <w:jc w:val="center"/>
        <w:rPr>
          <w:rFonts w:ascii="GHEA Grapalat" w:hAnsi="GHEA Grapalat" w:cs="Arial"/>
          <w:b/>
        </w:rPr>
      </w:pPr>
      <w:r w:rsidRPr="00AB54FD">
        <w:rPr>
          <w:rFonts w:ascii="GHEA Grapalat" w:hAnsi="GHEA Grapalat"/>
          <w:b/>
        </w:rPr>
        <w:t>5.</w:t>
      </w:r>
      <w:r w:rsidR="00C8055A" w:rsidRPr="00AB54FD">
        <w:rPr>
          <w:rFonts w:ascii="GHEA Grapalat" w:hAnsi="GHEA Grapalat"/>
          <w:b/>
        </w:rPr>
        <w:t xml:space="preserve">ЦЕНОВОЕ ПРЕДЛОЖЕНИЕ ЗАЯВКИ </w:t>
      </w:r>
    </w:p>
    <w:p w:rsidR="00A45946" w:rsidRPr="00AB54FD" w:rsidRDefault="00C8055A" w:rsidP="00B46D58">
      <w:pPr>
        <w:widowControl w:val="0"/>
        <w:tabs>
          <w:tab w:val="left" w:pos="1134"/>
        </w:tabs>
        <w:spacing w:after="160"/>
        <w:ind w:firstLine="567"/>
        <w:jc w:val="both"/>
        <w:rPr>
          <w:rFonts w:ascii="GHEA Grapalat" w:hAnsi="GHEA Grapalat"/>
        </w:rPr>
      </w:pPr>
      <w:r w:rsidRPr="00AB54FD">
        <w:rPr>
          <w:rFonts w:ascii="GHEA Grapalat" w:hAnsi="GHEA Grapalat"/>
        </w:rPr>
        <w:t>5.1</w:t>
      </w:r>
      <w:r w:rsidR="00A34DFE" w:rsidRPr="00AB54FD">
        <w:rPr>
          <w:rFonts w:ascii="GHEA Grapalat" w:hAnsi="GHEA Grapalat"/>
        </w:rPr>
        <w:t>.</w:t>
      </w:r>
      <w:r w:rsidR="00333B85" w:rsidRPr="00AB54FD">
        <w:rPr>
          <w:rFonts w:ascii="GHEA Grapalat" w:hAnsi="GHEA Grapalat"/>
        </w:rPr>
        <w:tab/>
      </w:r>
      <w:r w:rsidRPr="00AB54FD">
        <w:rPr>
          <w:rFonts w:ascii="GHEA Grapalat" w:hAnsi="GHEA Grapalat"/>
        </w:rPr>
        <w:t xml:space="preserve">Предлагаемая цена помимо стоимости </w:t>
      </w:r>
      <w:r w:rsidR="00D448E9" w:rsidRPr="00AB54FD">
        <w:rPr>
          <w:rFonts w:ascii="GHEA Grapalat" w:hAnsi="GHEA Grapalat"/>
        </w:rPr>
        <w:t>услуги</w:t>
      </w:r>
      <w:r w:rsidRPr="00AB54F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AB54FD"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5.2.</w:t>
      </w:r>
      <w:r w:rsidR="00333B85" w:rsidRPr="00AB54FD">
        <w:rPr>
          <w:rFonts w:ascii="GHEA Grapalat" w:hAnsi="GHEA Grapalat"/>
          <w:sz w:val="24"/>
          <w:szCs w:val="24"/>
        </w:rPr>
        <w:tab/>
      </w:r>
      <w:r w:rsidRPr="00AB54F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AB54FD">
        <w:rPr>
          <w:rFonts w:ascii="GHEA Grapalat" w:hAnsi="GHEA Grapalat"/>
          <w:sz w:val="24"/>
          <w:szCs w:val="24"/>
        </w:rPr>
        <w:t xml:space="preserve"> </w:t>
      </w:r>
      <w:r w:rsidR="00443317" w:rsidRPr="00AB54FD">
        <w:rPr>
          <w:rFonts w:ascii="GHEA Grapalat" w:hAnsi="GHEA Grapalat"/>
          <w:sz w:val="24"/>
          <w:szCs w:val="24"/>
        </w:rPr>
        <w:t>-</w:t>
      </w:r>
      <w:r w:rsidRPr="00AB54FD">
        <w:rPr>
          <w:rFonts w:ascii="GHEA Grapalat" w:hAnsi="GHEA Grapalat"/>
          <w:sz w:val="24"/>
          <w:szCs w:val="24"/>
        </w:rPr>
        <w:t xml:space="preserve"> </w:t>
      </w:r>
      <w:r w:rsidR="00443317" w:rsidRPr="00AB54FD">
        <w:rPr>
          <w:rFonts w:ascii="GHEA Grapalat" w:hAnsi="GHEA Grapalat"/>
          <w:sz w:val="24"/>
          <w:szCs w:val="24"/>
        </w:rPr>
        <w:t>стоимость</w:t>
      </w:r>
      <w:r w:rsidR="00A00BE3" w:rsidRPr="00AB54FD">
        <w:rPr>
          <w:rFonts w:ascii="GHEA Grapalat" w:hAnsi="GHEA Grapalat"/>
          <w:sz w:val="24"/>
          <w:szCs w:val="24"/>
        </w:rPr>
        <w:t xml:space="preserve"> (совокупность себестоимости и прогнозируемой прибыли) </w:t>
      </w:r>
      <w:r w:rsidRPr="00AB54FD">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B54FD">
        <w:rPr>
          <w:rFonts w:ascii="GHEA Grapalat" w:hAnsi="GHEA Grapalat"/>
          <w:sz w:val="24"/>
          <w:szCs w:val="24"/>
        </w:rPr>
        <w:t xml:space="preserve"> При этом:</w:t>
      </w:r>
      <w:r w:rsidRPr="00AB54FD">
        <w:rPr>
          <w:rFonts w:ascii="GHEA Grapalat" w:hAnsi="GHEA Grapalat"/>
          <w:sz w:val="24"/>
          <w:szCs w:val="24"/>
        </w:rPr>
        <w:t xml:space="preserve"> </w:t>
      </w:r>
    </w:p>
    <w:p w:rsidR="00A70A2B" w:rsidRPr="00AB54FD" w:rsidRDefault="00940B86" w:rsidP="00B46D58">
      <w:pPr>
        <w:pStyle w:val="norm"/>
        <w:widowControl w:val="0"/>
        <w:spacing w:after="160" w:line="240" w:lineRule="auto"/>
        <w:ind w:firstLine="567"/>
        <w:rPr>
          <w:rFonts w:ascii="GHEA Grapalat" w:hAnsi="GHEA Grapalat"/>
          <w:sz w:val="24"/>
          <w:szCs w:val="24"/>
        </w:rPr>
      </w:pPr>
      <w:r w:rsidRPr="00AB54FD">
        <w:rPr>
          <w:rFonts w:ascii="GHEA Grapalat" w:hAnsi="GHEA Grapalat"/>
          <w:sz w:val="24"/>
          <w:szCs w:val="24"/>
        </w:rPr>
        <w:t>а) о</w:t>
      </w:r>
      <w:r w:rsidR="00B95FE0" w:rsidRPr="00AB54FD">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B54FD">
        <w:rPr>
          <w:rFonts w:ascii="GHEA Grapalat" w:hAnsi="GHEA Grapalat"/>
          <w:sz w:val="24"/>
          <w:szCs w:val="24"/>
        </w:rPr>
        <w:t>,</w:t>
      </w:r>
      <w:r w:rsidR="00B95FE0" w:rsidRPr="00AB54FD">
        <w:rPr>
          <w:rFonts w:ascii="GHEA Grapalat" w:hAnsi="GHEA Grapalat"/>
          <w:sz w:val="24"/>
          <w:szCs w:val="24"/>
        </w:rPr>
        <w:t xml:space="preserve"> </w:t>
      </w:r>
    </w:p>
    <w:p w:rsidR="00B95FE0" w:rsidRPr="00AB54FD" w:rsidRDefault="00A70A2B" w:rsidP="00B46D58">
      <w:pPr>
        <w:pStyle w:val="norm"/>
        <w:widowControl w:val="0"/>
        <w:spacing w:after="160" w:line="240" w:lineRule="auto"/>
        <w:ind w:firstLine="567"/>
        <w:rPr>
          <w:rFonts w:ascii="GHEA Grapalat" w:hAnsi="GHEA Grapalat" w:cs="Sylfaen"/>
          <w:sz w:val="24"/>
          <w:szCs w:val="24"/>
        </w:rPr>
      </w:pPr>
      <w:r w:rsidRPr="00AB54FD">
        <w:rPr>
          <w:rFonts w:ascii="GHEA Grapalat" w:hAnsi="GHEA Grapalat"/>
          <w:sz w:val="24"/>
          <w:szCs w:val="24"/>
        </w:rPr>
        <w:t>З</w:t>
      </w:r>
      <w:r w:rsidR="00B95FE0" w:rsidRPr="00AB54FD">
        <w:rPr>
          <w:rFonts w:ascii="GHEA Grapalat" w:hAnsi="GHEA Grapalat"/>
          <w:sz w:val="24"/>
          <w:szCs w:val="24"/>
        </w:rPr>
        <w:t>аявка участника не подлежит отклонению, если:</w:t>
      </w:r>
    </w:p>
    <w:p w:rsidR="00B95FE0" w:rsidRPr="00AB54F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а.</w:t>
      </w:r>
      <w:r w:rsidR="00333B85" w:rsidRPr="00AB54FD">
        <w:rPr>
          <w:rFonts w:ascii="GHEA Grapalat" w:hAnsi="GHEA Grapalat"/>
          <w:sz w:val="24"/>
          <w:szCs w:val="24"/>
        </w:rPr>
        <w:tab/>
      </w:r>
      <w:r w:rsidRPr="00AB54FD">
        <w:rPr>
          <w:rFonts w:ascii="GHEA Grapalat" w:hAnsi="GHEA Grapalat"/>
          <w:sz w:val="24"/>
          <w:szCs w:val="24"/>
        </w:rPr>
        <w:t>графы "</w:t>
      </w:r>
      <w:r w:rsidR="00830AD3" w:rsidRPr="00AB54FD">
        <w:rPr>
          <w:rFonts w:ascii="GHEA Grapalat" w:hAnsi="GHEA Grapalat"/>
          <w:sz w:val="24"/>
          <w:szCs w:val="24"/>
        </w:rPr>
        <w:t>с</w:t>
      </w:r>
      <w:r w:rsidRPr="00AB54FD">
        <w:rPr>
          <w:rFonts w:ascii="GHEA Grapalat" w:hAnsi="GHEA Grapalat"/>
          <w:sz w:val="24"/>
          <w:szCs w:val="24"/>
        </w:rPr>
        <w:t>тоимость</w:t>
      </w:r>
      <w:r w:rsidR="00DF3688" w:rsidRPr="00AB54FD">
        <w:rPr>
          <w:rFonts w:ascii="GHEA Grapalat" w:hAnsi="GHEA Grapalat"/>
          <w:sz w:val="24"/>
          <w:szCs w:val="24"/>
        </w:rPr>
        <w:t>"</w:t>
      </w:r>
      <w:r w:rsidR="00622EE0" w:rsidRPr="00AB54FD">
        <w:rPr>
          <w:rFonts w:ascii="GHEA Grapalat" w:hAnsi="GHEA Grapalat"/>
          <w:sz w:val="24"/>
          <w:szCs w:val="24"/>
        </w:rPr>
        <w:t xml:space="preserve"> </w:t>
      </w:r>
      <w:r w:rsidRPr="00AB54FD">
        <w:rPr>
          <w:rFonts w:ascii="GHEA Grapalat" w:hAnsi="GHEA Grapalat"/>
          <w:sz w:val="24"/>
          <w:szCs w:val="24"/>
        </w:rPr>
        <w:t xml:space="preserve">и "налог на добавленную стоимость" </w:t>
      </w:r>
      <w:r w:rsidR="00622EE0" w:rsidRPr="00AB54FD">
        <w:rPr>
          <w:rFonts w:ascii="GHEA Grapalat" w:hAnsi="GHEA Grapalat"/>
          <w:sz w:val="24"/>
          <w:szCs w:val="24"/>
        </w:rPr>
        <w:t xml:space="preserve">ценового предложения </w:t>
      </w:r>
      <w:r w:rsidRPr="00AB54FD">
        <w:rPr>
          <w:rFonts w:ascii="GHEA Grapalat" w:hAnsi="GHEA Grapalat"/>
          <w:sz w:val="24"/>
          <w:szCs w:val="24"/>
        </w:rPr>
        <w:t>заполнены только цифрами, а графа "общая цена" — и прописью, и цифрами или только прописью</w:t>
      </w:r>
      <w:r w:rsidR="008C1A8A" w:rsidRPr="00AB54FD">
        <w:rPr>
          <w:rFonts w:ascii="GHEA Grapalat" w:hAnsi="GHEA Grapalat"/>
          <w:sz w:val="24"/>
          <w:szCs w:val="24"/>
        </w:rPr>
        <w:t>;</w:t>
      </w:r>
    </w:p>
    <w:p w:rsidR="00B95FE0" w:rsidRPr="00AB54F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б.</w:t>
      </w:r>
      <w:r w:rsidR="00333B85" w:rsidRPr="00AB54FD">
        <w:rPr>
          <w:rFonts w:ascii="GHEA Grapalat" w:hAnsi="GHEA Grapalat"/>
          <w:sz w:val="24"/>
          <w:szCs w:val="24"/>
        </w:rPr>
        <w:tab/>
      </w:r>
      <w:r w:rsidRPr="00AB54FD">
        <w:rPr>
          <w:rFonts w:ascii="GHEA Grapalat" w:hAnsi="GHEA Grapalat"/>
          <w:sz w:val="24"/>
          <w:szCs w:val="24"/>
        </w:rPr>
        <w:t xml:space="preserve">между суммами, указанными прописью или цифрами в графах </w:t>
      </w:r>
      <w:r w:rsidR="00A60D60" w:rsidRPr="00AB54FD">
        <w:rPr>
          <w:rFonts w:ascii="GHEA Grapalat" w:hAnsi="GHEA Grapalat"/>
          <w:sz w:val="24"/>
          <w:szCs w:val="24"/>
        </w:rPr>
        <w:t>"стоимость"</w:t>
      </w:r>
      <w:r w:rsidR="00F162A9" w:rsidRPr="00AB54FD">
        <w:rPr>
          <w:rFonts w:ascii="GHEA Grapalat" w:hAnsi="GHEA Grapalat"/>
          <w:sz w:val="24"/>
          <w:szCs w:val="24"/>
        </w:rPr>
        <w:t xml:space="preserve"> </w:t>
      </w:r>
      <w:r w:rsidRPr="00AB54FD">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B54FD" w:rsidRDefault="00B95FE0" w:rsidP="00B46D58">
      <w:pPr>
        <w:pStyle w:val="norm"/>
        <w:widowControl w:val="0"/>
        <w:tabs>
          <w:tab w:val="left" w:pos="1134"/>
        </w:tabs>
        <w:spacing w:after="160" w:line="240" w:lineRule="auto"/>
        <w:ind w:firstLine="567"/>
        <w:rPr>
          <w:rFonts w:ascii="GHEA Grapalat" w:hAnsi="GHEA Grapalat"/>
          <w:sz w:val="24"/>
          <w:szCs w:val="24"/>
        </w:rPr>
      </w:pPr>
      <w:r w:rsidRPr="00AB54FD">
        <w:rPr>
          <w:rFonts w:ascii="GHEA Grapalat" w:hAnsi="GHEA Grapalat"/>
          <w:sz w:val="24"/>
          <w:szCs w:val="24"/>
        </w:rPr>
        <w:t>в.</w:t>
      </w:r>
      <w:r w:rsidR="00333B85" w:rsidRPr="00AB54FD">
        <w:rPr>
          <w:rFonts w:ascii="GHEA Grapalat" w:hAnsi="GHEA Grapalat"/>
          <w:sz w:val="24"/>
          <w:szCs w:val="24"/>
        </w:rPr>
        <w:tab/>
      </w:r>
      <w:r w:rsidRPr="00AB54FD">
        <w:rPr>
          <w:rFonts w:ascii="GHEA Grapalat" w:hAnsi="GHEA Grapalat"/>
          <w:sz w:val="24"/>
          <w:szCs w:val="24"/>
        </w:rPr>
        <w:t xml:space="preserve">номер лота в ценовом предложении указан неверно, однако </w:t>
      </w:r>
      <w:r w:rsidRPr="00AB54FD">
        <w:rPr>
          <w:rFonts w:ascii="GHEA Grapalat" w:hAnsi="GHEA Grapalat"/>
          <w:sz w:val="24"/>
          <w:szCs w:val="24"/>
        </w:rPr>
        <w:lastRenderedPageBreak/>
        <w:t>наименование предмета закупки заполнено правильно</w:t>
      </w:r>
      <w:r w:rsidR="00565078" w:rsidRPr="00AB54FD">
        <w:rPr>
          <w:rFonts w:ascii="GHEA Grapalat" w:hAnsi="GHEA Grapalat"/>
          <w:sz w:val="24"/>
          <w:szCs w:val="24"/>
        </w:rPr>
        <w:t>;</w:t>
      </w:r>
    </w:p>
    <w:p w:rsidR="00B9778A" w:rsidRPr="00AB54FD" w:rsidRDefault="00B9778A" w:rsidP="00B46D58">
      <w:pPr>
        <w:pStyle w:val="norm"/>
        <w:widowControl w:val="0"/>
        <w:tabs>
          <w:tab w:val="left" w:pos="1134"/>
        </w:tabs>
        <w:spacing w:after="160" w:line="240" w:lineRule="auto"/>
        <w:ind w:firstLine="567"/>
        <w:rPr>
          <w:rFonts w:ascii="GHEA Grapalat" w:hAnsi="GHEA Grapalat"/>
          <w:sz w:val="24"/>
          <w:szCs w:val="24"/>
        </w:rPr>
      </w:pPr>
      <w:r w:rsidRPr="00AB54FD">
        <w:rPr>
          <w:rFonts w:ascii="GHEA Grapalat" w:hAnsi="GHEA Grapalat"/>
          <w:sz w:val="24"/>
          <w:szCs w:val="24"/>
        </w:rPr>
        <w:t>г.</w:t>
      </w:r>
      <w:r w:rsidRPr="00AB54FD">
        <w:t xml:space="preserve"> </w:t>
      </w:r>
      <w:r w:rsidRPr="00AB54FD">
        <w:rPr>
          <w:rFonts w:ascii="GHEA Grapalat" w:hAnsi="GHEA Grapalat"/>
          <w:sz w:val="24"/>
          <w:szCs w:val="24"/>
        </w:rPr>
        <w:t>стоимость, налог на добавленную стоимость и общая сумма</w:t>
      </w:r>
      <w:r w:rsidR="00910938" w:rsidRPr="00AB54FD">
        <w:rPr>
          <w:rFonts w:ascii="GHEA Grapalat" w:hAnsi="GHEA Grapalat"/>
          <w:sz w:val="24"/>
          <w:szCs w:val="24"/>
        </w:rPr>
        <w:t xml:space="preserve"> ценового предложения</w:t>
      </w:r>
      <w:r w:rsidRPr="00AB54FD">
        <w:rPr>
          <w:rFonts w:ascii="GHEA Grapalat" w:hAnsi="GHEA Grapalat"/>
          <w:sz w:val="24"/>
          <w:szCs w:val="24"/>
        </w:rPr>
        <w:t xml:space="preserve">, указанные в графах </w:t>
      </w:r>
      <w:r w:rsidR="00207490" w:rsidRPr="00AB54FD">
        <w:rPr>
          <w:rFonts w:ascii="GHEA Grapalat" w:hAnsi="GHEA Grapalat"/>
          <w:sz w:val="24"/>
          <w:szCs w:val="24"/>
        </w:rPr>
        <w:t>прописью</w:t>
      </w:r>
      <w:r w:rsidRPr="00AB54F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AB54FD">
        <w:rPr>
          <w:rFonts w:ascii="GHEA Grapalat" w:hAnsi="GHEA Grapalat"/>
          <w:sz w:val="24"/>
          <w:szCs w:val="24"/>
        </w:rPr>
        <w:t>;</w:t>
      </w:r>
    </w:p>
    <w:p w:rsidR="00A14685" w:rsidRPr="00AB54FD"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sidRPr="00AB54FD">
        <w:rPr>
          <w:rFonts w:ascii="GHEA Grapalat" w:hAnsi="GHEA Grapalat"/>
          <w:sz w:val="24"/>
          <w:szCs w:val="24"/>
        </w:rPr>
        <w:t>д.</w:t>
      </w:r>
      <w:r w:rsidRPr="00AB54FD">
        <w:t xml:space="preserve"> </w:t>
      </w:r>
      <w:r w:rsidRPr="00AB54FD">
        <w:rPr>
          <w:rFonts w:ascii="GHEA Grapalat" w:hAnsi="GHEA Grapalat"/>
          <w:sz w:val="24"/>
          <w:szCs w:val="24"/>
        </w:rPr>
        <w:t xml:space="preserve">в графах </w:t>
      </w:r>
      <w:r w:rsidR="00AE2A87" w:rsidRPr="00AB54FD">
        <w:rPr>
          <w:rFonts w:ascii="GHEA Grapalat" w:hAnsi="GHEA Grapalat"/>
          <w:sz w:val="24"/>
          <w:szCs w:val="24"/>
        </w:rPr>
        <w:t>"стоимость"</w:t>
      </w:r>
      <w:r w:rsidR="00E57499" w:rsidRPr="00AB54FD">
        <w:rPr>
          <w:rFonts w:ascii="GHEA Grapalat" w:hAnsi="GHEA Grapalat"/>
          <w:sz w:val="24"/>
          <w:szCs w:val="24"/>
        </w:rPr>
        <w:t xml:space="preserve"> </w:t>
      </w:r>
      <w:r w:rsidR="00AE2A87" w:rsidRPr="00AB54FD">
        <w:rPr>
          <w:rFonts w:ascii="GHEA Grapalat" w:hAnsi="GHEA Grapalat"/>
          <w:sz w:val="24"/>
          <w:szCs w:val="24"/>
        </w:rPr>
        <w:t xml:space="preserve">и "налог на добавленную стоимость" </w:t>
      </w:r>
      <w:r w:rsidR="008730A8" w:rsidRPr="00AB54FD">
        <w:rPr>
          <w:rFonts w:ascii="GHEA Grapalat" w:hAnsi="GHEA Grapalat"/>
          <w:sz w:val="24"/>
          <w:szCs w:val="24"/>
        </w:rPr>
        <w:t xml:space="preserve">ценового предложения </w:t>
      </w:r>
      <w:r w:rsidRPr="00AB54FD">
        <w:rPr>
          <w:rFonts w:ascii="GHEA Grapalat" w:hAnsi="GHEA Grapalat"/>
          <w:sz w:val="24"/>
          <w:szCs w:val="24"/>
        </w:rPr>
        <w:t xml:space="preserve">суммы заполнены как цифрами, так и </w:t>
      </w:r>
      <w:r w:rsidR="008730A8" w:rsidRPr="00AB54FD">
        <w:rPr>
          <w:rFonts w:ascii="GHEA Grapalat" w:hAnsi="GHEA Grapalat"/>
          <w:sz w:val="24"/>
          <w:szCs w:val="24"/>
        </w:rPr>
        <w:t>прописью</w:t>
      </w:r>
      <w:r w:rsidRPr="00AB54F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AB54FD"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AB54FD">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B54FD">
        <w:rPr>
          <w:rFonts w:ascii="GHEA Grapalat" w:hAnsi="GHEA Grapalat"/>
          <w:sz w:val="24"/>
          <w:szCs w:val="24"/>
        </w:rPr>
        <w:t>прописью</w:t>
      </w:r>
      <w:r w:rsidRPr="00AB54FD">
        <w:rPr>
          <w:rFonts w:ascii="GHEA Grapalat" w:hAnsi="GHEA Grapalat"/>
          <w:sz w:val="24"/>
          <w:szCs w:val="24"/>
        </w:rPr>
        <w:t xml:space="preserve"> в графах </w:t>
      </w:r>
      <w:r w:rsidR="00144CB2" w:rsidRPr="00AB54FD">
        <w:rPr>
          <w:rFonts w:ascii="GHEA Grapalat" w:hAnsi="GHEA Grapalat"/>
          <w:sz w:val="24"/>
          <w:szCs w:val="24"/>
        </w:rPr>
        <w:t>"</w:t>
      </w:r>
      <w:r w:rsidRPr="00AB54FD">
        <w:rPr>
          <w:rFonts w:ascii="GHEA Grapalat" w:hAnsi="GHEA Grapalat"/>
          <w:sz w:val="24"/>
          <w:szCs w:val="24"/>
        </w:rPr>
        <w:t>стоимость</w:t>
      </w:r>
      <w:r w:rsidR="00144CB2" w:rsidRPr="00AB54FD">
        <w:rPr>
          <w:rFonts w:ascii="GHEA Grapalat" w:hAnsi="GHEA Grapalat"/>
          <w:sz w:val="24"/>
          <w:szCs w:val="24"/>
        </w:rPr>
        <w:t>"</w:t>
      </w:r>
      <w:r w:rsidRPr="00AB54FD">
        <w:rPr>
          <w:rFonts w:ascii="GHEA Grapalat" w:hAnsi="GHEA Grapalat"/>
          <w:sz w:val="24"/>
          <w:szCs w:val="24"/>
        </w:rPr>
        <w:t xml:space="preserve"> и </w:t>
      </w:r>
      <w:r w:rsidR="00144CB2" w:rsidRPr="00AB54FD">
        <w:rPr>
          <w:rFonts w:ascii="GHEA Grapalat" w:hAnsi="GHEA Grapalat"/>
          <w:sz w:val="24"/>
          <w:szCs w:val="24"/>
        </w:rPr>
        <w:t>"</w:t>
      </w:r>
      <w:r w:rsidRPr="00AB54FD">
        <w:rPr>
          <w:rFonts w:ascii="GHEA Grapalat" w:hAnsi="GHEA Grapalat"/>
          <w:sz w:val="24"/>
          <w:szCs w:val="24"/>
        </w:rPr>
        <w:t>налог на добавленную стоимость</w:t>
      </w:r>
      <w:r w:rsidR="00144CB2" w:rsidRPr="00AB54FD">
        <w:rPr>
          <w:rFonts w:ascii="GHEA Grapalat" w:hAnsi="GHEA Grapalat"/>
          <w:sz w:val="24"/>
          <w:szCs w:val="24"/>
        </w:rPr>
        <w:t>"</w:t>
      </w:r>
      <w:r w:rsidR="00362C3A" w:rsidRPr="00AB54FD">
        <w:rPr>
          <w:rFonts w:ascii="GHEA Grapalat" w:hAnsi="GHEA Grapalat"/>
          <w:sz w:val="24"/>
          <w:szCs w:val="24"/>
        </w:rPr>
        <w:t>.</w:t>
      </w:r>
    </w:p>
    <w:p w:rsidR="001115E9" w:rsidRPr="00AB54FD"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AB54F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е.</w:t>
      </w:r>
      <w:r w:rsidRPr="00AB54FD">
        <w:t xml:space="preserve"> </w:t>
      </w:r>
      <w:r w:rsidRPr="00AB54FD">
        <w:rPr>
          <w:rFonts w:ascii="GHEA Grapalat" w:hAnsi="GHEA Grapalat"/>
          <w:sz w:val="24"/>
          <w:szCs w:val="24"/>
        </w:rPr>
        <w:t>в суммах, заполненных буквами в графах ценового пред</w:t>
      </w:r>
      <w:r w:rsidR="00413595" w:rsidRPr="00AB54FD">
        <w:rPr>
          <w:rFonts w:ascii="GHEA Grapalat" w:hAnsi="GHEA Grapalat"/>
          <w:sz w:val="24"/>
          <w:szCs w:val="24"/>
        </w:rPr>
        <w:t>ложения, лумы указаны в цифрах.</w:t>
      </w:r>
    </w:p>
    <w:p w:rsidR="00580617" w:rsidRPr="00AB54FD" w:rsidRDefault="00C8055A" w:rsidP="005D2D81">
      <w:pPr>
        <w:pStyle w:val="norm"/>
        <w:widowControl w:val="0"/>
        <w:tabs>
          <w:tab w:val="left" w:pos="1134"/>
        </w:tabs>
        <w:spacing w:after="160" w:line="240" w:lineRule="auto"/>
        <w:ind w:firstLine="567"/>
        <w:rPr>
          <w:rFonts w:ascii="GHEA Grapalat" w:hAnsi="GHEA Grapalat"/>
        </w:rPr>
      </w:pPr>
      <w:r w:rsidRPr="00AB54FD">
        <w:rPr>
          <w:rFonts w:ascii="GHEA Grapalat" w:hAnsi="GHEA Grapalat"/>
          <w:sz w:val="24"/>
          <w:szCs w:val="24"/>
        </w:rPr>
        <w:t>5.3</w:t>
      </w:r>
      <w:r w:rsidR="00A34DFE" w:rsidRPr="00AB54FD">
        <w:rPr>
          <w:rFonts w:ascii="GHEA Grapalat" w:hAnsi="GHEA Grapalat"/>
          <w:sz w:val="24"/>
          <w:szCs w:val="24"/>
        </w:rPr>
        <w:t>.</w:t>
      </w:r>
      <w:r w:rsidR="00333B85" w:rsidRPr="00AB54FD">
        <w:rPr>
          <w:rFonts w:ascii="GHEA Grapalat" w:hAnsi="GHEA Grapalat"/>
          <w:sz w:val="24"/>
          <w:szCs w:val="24"/>
        </w:rPr>
        <w:tab/>
      </w:r>
      <w:r w:rsidRPr="00AB54F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AB54FD">
        <w:rPr>
          <w:rFonts w:ascii="GHEA Grapalat" w:hAnsi="GHEA Grapalat"/>
          <w:sz w:val="24"/>
          <w:szCs w:val="24"/>
        </w:rPr>
        <w:t>.</w:t>
      </w:r>
      <w:r w:rsidRPr="00AB54FD">
        <w:rPr>
          <w:rFonts w:ascii="GHEA Grapalat" w:hAnsi="GHEA Grapalat"/>
          <w:sz w:val="24"/>
          <w:szCs w:val="24"/>
        </w:rPr>
        <w:t xml:space="preserve"> </w:t>
      </w:r>
    </w:p>
    <w:p w:rsidR="00A45946" w:rsidRPr="00AB54FD" w:rsidRDefault="00C8055A" w:rsidP="00B46D58">
      <w:pPr>
        <w:pStyle w:val="norm"/>
        <w:widowControl w:val="0"/>
        <w:tabs>
          <w:tab w:val="left" w:pos="1134"/>
        </w:tabs>
        <w:spacing w:after="160" w:line="240" w:lineRule="auto"/>
        <w:ind w:firstLine="567"/>
        <w:rPr>
          <w:rFonts w:ascii="GHEA Grapalat" w:hAnsi="GHEA Grapalat"/>
          <w:sz w:val="24"/>
          <w:szCs w:val="24"/>
        </w:rPr>
      </w:pPr>
      <w:r w:rsidRPr="00AB54FD">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AB54FD" w:rsidRDefault="00096865" w:rsidP="00B46D58">
      <w:pPr>
        <w:pStyle w:val="BodyTextIndent2"/>
        <w:widowControl w:val="0"/>
        <w:spacing w:after="160" w:line="240" w:lineRule="auto"/>
        <w:ind w:firstLine="567"/>
        <w:rPr>
          <w:rFonts w:ascii="GHEA Grapalat" w:hAnsi="GHEA Grapalat"/>
          <w:sz w:val="24"/>
          <w:szCs w:val="24"/>
        </w:rPr>
      </w:pPr>
    </w:p>
    <w:p w:rsidR="009D180E" w:rsidRPr="00AB54FD" w:rsidRDefault="009D180E" w:rsidP="00B46D58">
      <w:pPr>
        <w:widowControl w:val="0"/>
        <w:spacing w:after="160"/>
        <w:ind w:left="567" w:right="565"/>
        <w:jc w:val="center"/>
        <w:rPr>
          <w:rFonts w:ascii="GHEA Grapalat" w:hAnsi="GHEA Grapalat"/>
          <w:b/>
          <w:lang w:val="hy-AM"/>
        </w:rPr>
      </w:pPr>
    </w:p>
    <w:p w:rsidR="00416546" w:rsidRPr="00AB54FD" w:rsidRDefault="003202A5" w:rsidP="003202A5">
      <w:pPr>
        <w:widowControl w:val="0"/>
        <w:tabs>
          <w:tab w:val="left" w:pos="3075"/>
        </w:tabs>
        <w:spacing w:after="160"/>
        <w:ind w:left="567" w:right="565"/>
        <w:rPr>
          <w:rFonts w:ascii="GHEA Grapalat" w:hAnsi="GHEA Grapalat"/>
          <w:b/>
        </w:rPr>
      </w:pPr>
      <w:r>
        <w:rPr>
          <w:rFonts w:ascii="GHEA Grapalat" w:hAnsi="GHEA Grapalat"/>
          <w:b/>
        </w:rPr>
        <w:tab/>
      </w:r>
    </w:p>
    <w:p w:rsidR="00096865" w:rsidRPr="00AB54FD" w:rsidRDefault="00220C7C" w:rsidP="00B46D58">
      <w:pPr>
        <w:widowControl w:val="0"/>
        <w:spacing w:after="160"/>
        <w:ind w:left="567" w:right="565"/>
        <w:jc w:val="center"/>
        <w:rPr>
          <w:rFonts w:ascii="GHEA Grapalat" w:hAnsi="GHEA Grapalat"/>
          <w:b/>
        </w:rPr>
      </w:pPr>
      <w:r w:rsidRPr="00AB54FD">
        <w:rPr>
          <w:rFonts w:ascii="GHEA Grapalat" w:hAnsi="GHEA Grapalat"/>
          <w:b/>
        </w:rPr>
        <w:t xml:space="preserve">6. СРОК ДЕЙСТВИЯ ЗАЯВКИ, </w:t>
      </w:r>
      <w:r w:rsidR="00294F67" w:rsidRPr="00AB54FD">
        <w:rPr>
          <w:rFonts w:ascii="GHEA Grapalat" w:hAnsi="GHEA Grapalat"/>
          <w:b/>
        </w:rPr>
        <w:br/>
      </w:r>
      <w:r w:rsidRPr="00AB54FD">
        <w:rPr>
          <w:rFonts w:ascii="GHEA Grapalat" w:hAnsi="GHEA Grapalat"/>
          <w:b/>
        </w:rPr>
        <w:t>ПОРЯДОК ВНЕСЕНИЯ ИЗМЕНЕНИЙ В ЗАЯВКИ</w:t>
      </w:r>
      <w:r w:rsidR="002626F7" w:rsidRPr="00AB54FD">
        <w:rPr>
          <w:rFonts w:ascii="GHEA Grapalat" w:hAnsi="GHEA Grapalat"/>
          <w:b/>
        </w:rPr>
        <w:t xml:space="preserve"> </w:t>
      </w:r>
      <w:r w:rsidR="00955A1E" w:rsidRPr="00AB54FD">
        <w:rPr>
          <w:rFonts w:ascii="GHEA Grapalat" w:hAnsi="GHEA Grapalat"/>
          <w:b/>
        </w:rPr>
        <w:t>И ИХ ОТЗЫВА</w:t>
      </w:r>
    </w:p>
    <w:p w:rsidR="00096865" w:rsidRPr="00AB54F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B54FD">
        <w:rPr>
          <w:rFonts w:ascii="GHEA Grapalat" w:hAnsi="GHEA Grapalat"/>
          <w:i w:val="0"/>
          <w:sz w:val="24"/>
          <w:szCs w:val="24"/>
        </w:rPr>
        <w:t>6.1</w:t>
      </w:r>
      <w:r w:rsidR="00A34DFE" w:rsidRPr="00AB54FD">
        <w:rPr>
          <w:rFonts w:ascii="GHEA Grapalat" w:hAnsi="GHEA Grapalat"/>
          <w:i w:val="0"/>
          <w:sz w:val="24"/>
          <w:szCs w:val="24"/>
        </w:rPr>
        <w:t>.</w:t>
      </w:r>
      <w:r w:rsidR="00294F67" w:rsidRPr="00AB54FD">
        <w:rPr>
          <w:rFonts w:ascii="GHEA Grapalat" w:hAnsi="GHEA Grapalat"/>
          <w:i w:val="0"/>
          <w:sz w:val="24"/>
          <w:szCs w:val="24"/>
        </w:rPr>
        <w:tab/>
      </w:r>
      <w:r w:rsidRPr="00AB54F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B54F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B54FD">
        <w:rPr>
          <w:rFonts w:ascii="GHEA Grapalat" w:hAnsi="GHEA Grapalat"/>
          <w:i w:val="0"/>
          <w:sz w:val="24"/>
          <w:szCs w:val="24"/>
        </w:rPr>
        <w:t>6.2</w:t>
      </w:r>
      <w:r w:rsidR="00A34DFE" w:rsidRPr="00AB54FD">
        <w:rPr>
          <w:rFonts w:ascii="GHEA Grapalat" w:hAnsi="GHEA Grapalat"/>
          <w:i w:val="0"/>
          <w:sz w:val="24"/>
          <w:szCs w:val="24"/>
        </w:rPr>
        <w:t>.</w:t>
      </w:r>
      <w:r w:rsidR="008E6E51" w:rsidRPr="00AB54FD">
        <w:rPr>
          <w:rFonts w:ascii="GHEA Grapalat" w:hAnsi="GHEA Grapalat"/>
          <w:i w:val="0"/>
          <w:sz w:val="24"/>
          <w:szCs w:val="24"/>
        </w:rPr>
        <w:tab/>
      </w:r>
      <w:r w:rsidRPr="00AB54F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AB54FD" w:rsidRDefault="00FA0E41" w:rsidP="00B46D58">
      <w:pPr>
        <w:widowControl w:val="0"/>
        <w:spacing w:after="160"/>
        <w:ind w:firstLine="567"/>
        <w:jc w:val="center"/>
        <w:rPr>
          <w:rFonts w:ascii="GHEA Grapalat" w:hAnsi="GHEA Grapalat"/>
          <w:b/>
        </w:rPr>
      </w:pPr>
    </w:p>
    <w:p w:rsidR="00A225E0" w:rsidRPr="00AB54FD" w:rsidRDefault="00A225E0" w:rsidP="00B46D58">
      <w:pPr>
        <w:rPr>
          <w:rFonts w:ascii="GHEA Grapalat" w:hAnsi="GHEA Grapalat" w:cs="Sylfaen"/>
        </w:rPr>
      </w:pPr>
    </w:p>
    <w:p w:rsidR="00096865" w:rsidRPr="00AB54FD" w:rsidRDefault="00E70FC4" w:rsidP="00A9098A">
      <w:pPr>
        <w:widowControl w:val="0"/>
        <w:spacing w:after="160"/>
        <w:jc w:val="center"/>
        <w:rPr>
          <w:rFonts w:ascii="GHEA Grapalat" w:hAnsi="GHEA Grapalat"/>
          <w:b/>
        </w:rPr>
      </w:pPr>
      <w:r w:rsidRPr="00AB54FD">
        <w:rPr>
          <w:rFonts w:ascii="GHEA Grapalat" w:hAnsi="GHEA Grapalat"/>
          <w:b/>
        </w:rPr>
        <w:t xml:space="preserve">8.ВСКРЫТИЕ, ОЦЕНКА ЗАЯВОК И </w:t>
      </w:r>
      <w:r w:rsidR="008E3C53" w:rsidRPr="00AB54FD">
        <w:rPr>
          <w:rFonts w:ascii="GHEA Grapalat" w:hAnsi="GHEA Grapalat"/>
          <w:b/>
        </w:rPr>
        <w:br/>
      </w:r>
      <w:r w:rsidR="00807178" w:rsidRPr="00AB54FD">
        <w:rPr>
          <w:rFonts w:ascii="GHEA Grapalat" w:hAnsi="GHEA Grapalat"/>
          <w:b/>
        </w:rPr>
        <w:t xml:space="preserve">ПОДВЕДЕНИЕ ИТОГОВ </w:t>
      </w:r>
    </w:p>
    <w:p w:rsidR="00A9098A" w:rsidRPr="00AB54FD"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AB54FD">
        <w:rPr>
          <w:rFonts w:ascii="GHEA Grapalat" w:hAnsi="GHEA Grapalat"/>
          <w:sz w:val="24"/>
          <w:szCs w:val="24"/>
        </w:rPr>
        <w:t>8.1</w:t>
      </w:r>
      <w:r w:rsidR="00D07367" w:rsidRPr="00AB54FD">
        <w:rPr>
          <w:rFonts w:ascii="GHEA Grapalat" w:hAnsi="GHEA Grapalat"/>
          <w:sz w:val="24"/>
          <w:szCs w:val="24"/>
        </w:rPr>
        <w:t>.</w:t>
      </w:r>
      <w:r w:rsidR="00D07367" w:rsidRPr="00AB54FD">
        <w:rPr>
          <w:rFonts w:ascii="GHEA Grapalat" w:hAnsi="GHEA Grapalat"/>
          <w:sz w:val="24"/>
          <w:szCs w:val="24"/>
        </w:rPr>
        <w:tab/>
      </w:r>
      <w:r w:rsidR="00A9098A" w:rsidRPr="00AB54FD">
        <w:rPr>
          <w:rFonts w:ascii="GHEA Grapalat" w:hAnsi="GHEA Grapalat"/>
          <w:sz w:val="24"/>
          <w:szCs w:val="24"/>
        </w:rPr>
        <w:t>Вскрытие заявок произойдет заседании комиссии по вскрытию заявок на "</w:t>
      </w:r>
      <w:r w:rsidR="000119ED" w:rsidRPr="00AB54FD">
        <w:rPr>
          <w:rFonts w:ascii="GHEA Grapalat" w:hAnsi="GHEA Grapalat"/>
          <w:sz w:val="24"/>
          <w:szCs w:val="24"/>
          <w:lang w:val="hy-AM"/>
        </w:rPr>
        <w:t>7</w:t>
      </w:r>
      <w:r w:rsidR="00A9098A" w:rsidRPr="00AB54FD">
        <w:rPr>
          <w:rFonts w:ascii="GHEA Grapalat" w:hAnsi="GHEA Grapalat"/>
          <w:sz w:val="24"/>
          <w:szCs w:val="24"/>
        </w:rPr>
        <w:t>"-ый день в "</w:t>
      </w:r>
      <w:r w:rsidR="000119ED" w:rsidRPr="00AB54FD">
        <w:rPr>
          <w:rFonts w:ascii="GHEA Grapalat" w:hAnsi="GHEA Grapalat"/>
          <w:sz w:val="24"/>
          <w:szCs w:val="24"/>
          <w:lang w:val="hy-AM"/>
        </w:rPr>
        <w:t>1</w:t>
      </w:r>
      <w:r w:rsidR="00DD0DB7">
        <w:rPr>
          <w:rFonts w:ascii="GHEA Grapalat" w:hAnsi="GHEA Grapalat"/>
          <w:sz w:val="24"/>
          <w:szCs w:val="24"/>
        </w:rPr>
        <w:t>2</w:t>
      </w:r>
      <w:r w:rsidR="000119ED" w:rsidRPr="00AB54FD">
        <w:rPr>
          <w:rFonts w:ascii="GHEA Grapalat" w:hAnsi="GHEA Grapalat"/>
          <w:sz w:val="24"/>
          <w:szCs w:val="24"/>
          <w:lang w:val="hy-AM"/>
        </w:rPr>
        <w:t>:00</w:t>
      </w:r>
      <w:r w:rsidR="00A9098A" w:rsidRPr="00AB54FD">
        <w:rPr>
          <w:rFonts w:ascii="GHEA Grapalat" w:hAnsi="GHEA Grapalat"/>
          <w:sz w:val="24"/>
          <w:szCs w:val="24"/>
        </w:rPr>
        <w:t xml:space="preserve">" со дня опубликования бюллетене объявления и </w:t>
      </w:r>
      <w:r w:rsidR="00A9098A" w:rsidRPr="00AB54FD">
        <w:rPr>
          <w:rFonts w:ascii="GHEA Grapalat" w:hAnsi="GHEA Grapalat"/>
          <w:sz w:val="24"/>
          <w:szCs w:val="24"/>
        </w:rPr>
        <w:lastRenderedPageBreak/>
        <w:t xml:space="preserve">приглашения на настоящую процедуру. </w:t>
      </w:r>
    </w:p>
    <w:p w:rsidR="00A9098A" w:rsidRPr="00AB54FD" w:rsidRDefault="00A9098A" w:rsidP="00A9098A">
      <w:pPr>
        <w:widowControl w:val="0"/>
        <w:spacing w:after="160"/>
        <w:ind w:firstLine="567"/>
        <w:jc w:val="both"/>
        <w:rPr>
          <w:rFonts w:ascii="GHEA Grapalat" w:hAnsi="GHEA Grapalat"/>
        </w:rPr>
      </w:pPr>
      <w:r w:rsidRPr="00AB54FD">
        <w:rPr>
          <w:rFonts w:ascii="GHEA Grapalat" w:hAnsi="GHEA Grapalat"/>
        </w:rPr>
        <w:t>На заседании по вскрытию</w:t>
      </w:r>
      <w:r w:rsidR="00A92760" w:rsidRPr="00AB54FD">
        <w:rPr>
          <w:rFonts w:ascii="GHEA Grapalat" w:hAnsi="GHEA Grapalat"/>
        </w:rPr>
        <w:t xml:space="preserve"> и оценке</w:t>
      </w:r>
      <w:r w:rsidRPr="00AB54FD">
        <w:rPr>
          <w:rFonts w:ascii="GHEA Grapalat" w:hAnsi="GHEA Grapalat"/>
        </w:rPr>
        <w:t xml:space="preserve"> заявок:</w:t>
      </w:r>
    </w:p>
    <w:p w:rsidR="00A9098A" w:rsidRPr="00AB54FD" w:rsidRDefault="00A9098A" w:rsidP="00A9098A">
      <w:pPr>
        <w:widowControl w:val="0"/>
        <w:spacing w:after="160"/>
        <w:ind w:firstLine="567"/>
        <w:jc w:val="both"/>
        <w:rPr>
          <w:rFonts w:ascii="GHEA Grapalat" w:hAnsi="GHEA Grapalat"/>
        </w:rPr>
      </w:pPr>
      <w:r w:rsidRPr="00AB54FD">
        <w:rPr>
          <w:rFonts w:ascii="GHEA Grapalat" w:hAnsi="GHEA Grapalat"/>
        </w:rPr>
        <w:t xml:space="preserve"> </w:t>
      </w:r>
      <w:r w:rsidRPr="00AB54FD">
        <w:rPr>
          <w:rFonts w:ascii="GHEA Grapalat" w:hAnsi="GHEA Grapalat" w:cs="Sylfaen"/>
          <w:sz w:val="20"/>
        </w:rPr>
        <w:t>1)</w:t>
      </w:r>
      <w:r w:rsidRPr="00AB54FD">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AB54FD">
        <w:rPr>
          <w:rFonts w:ascii="GHEA Grapalat" w:hAnsi="GHEA Grapalat"/>
        </w:rPr>
        <w:t xml:space="preserve">закупки </w:t>
      </w:r>
      <w:r w:rsidRPr="00AB54FD">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AB54FD" w:rsidRDefault="00A9098A" w:rsidP="00A9098A">
      <w:pPr>
        <w:widowControl w:val="0"/>
        <w:tabs>
          <w:tab w:val="left" w:pos="1134"/>
        </w:tabs>
        <w:spacing w:after="160"/>
        <w:ind w:firstLine="567"/>
        <w:jc w:val="both"/>
        <w:rPr>
          <w:rFonts w:ascii="GHEA Grapalat" w:hAnsi="GHEA Grapalat"/>
        </w:rPr>
      </w:pPr>
      <w:r w:rsidRPr="00AB54FD">
        <w:rPr>
          <w:rFonts w:ascii="GHEA Grapalat" w:hAnsi="GHEA Grapalat"/>
        </w:rPr>
        <w:t>2)</w:t>
      </w:r>
      <w:r w:rsidRPr="00AB54FD">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AB54FD" w:rsidRDefault="00A9098A" w:rsidP="00A9098A">
      <w:pPr>
        <w:widowControl w:val="0"/>
        <w:tabs>
          <w:tab w:val="left" w:pos="1134"/>
        </w:tabs>
        <w:spacing w:after="160"/>
        <w:ind w:firstLine="567"/>
        <w:jc w:val="both"/>
        <w:rPr>
          <w:rFonts w:ascii="GHEA Grapalat" w:hAnsi="GHEA Grapalat"/>
        </w:rPr>
      </w:pPr>
      <w:r w:rsidRPr="00AB54FD">
        <w:rPr>
          <w:rFonts w:ascii="GHEA Grapalat" w:hAnsi="GHEA Grapalat"/>
        </w:rPr>
        <w:t>а.</w:t>
      </w:r>
      <w:r w:rsidRPr="00AB54FD">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AB54FD" w:rsidRDefault="00A9098A" w:rsidP="00A9098A">
      <w:pPr>
        <w:widowControl w:val="0"/>
        <w:tabs>
          <w:tab w:val="left" w:pos="1134"/>
        </w:tabs>
        <w:spacing w:after="160"/>
        <w:ind w:firstLine="567"/>
        <w:jc w:val="both"/>
        <w:rPr>
          <w:rFonts w:ascii="GHEA Grapalat" w:hAnsi="GHEA Grapalat"/>
        </w:rPr>
      </w:pPr>
      <w:r w:rsidRPr="00AB54FD">
        <w:rPr>
          <w:rFonts w:ascii="GHEA Grapalat" w:hAnsi="GHEA Grapalat"/>
        </w:rPr>
        <w:t>б.</w:t>
      </w:r>
      <w:r w:rsidRPr="00AB54FD">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AB54FD" w:rsidRDefault="00A9098A" w:rsidP="00A9098A">
      <w:pPr>
        <w:widowControl w:val="0"/>
        <w:tabs>
          <w:tab w:val="left" w:pos="1134"/>
        </w:tabs>
        <w:spacing w:after="160"/>
        <w:ind w:firstLine="567"/>
        <w:jc w:val="both"/>
        <w:rPr>
          <w:rFonts w:ascii="GHEA Grapalat" w:hAnsi="GHEA Grapalat" w:cs="Sylfaen"/>
        </w:rPr>
      </w:pPr>
      <w:r w:rsidRPr="00AB54FD">
        <w:rPr>
          <w:rFonts w:ascii="GHEA Grapalat" w:hAnsi="GHEA Grapalat"/>
        </w:rPr>
        <w:t>3)</w:t>
      </w:r>
      <w:r w:rsidRPr="00AB54FD">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AB54FD" w:rsidRDefault="00FD2748" w:rsidP="00B46D58">
      <w:pPr>
        <w:widowControl w:val="0"/>
        <w:tabs>
          <w:tab w:val="left" w:pos="1134"/>
        </w:tabs>
        <w:spacing w:after="160"/>
        <w:ind w:firstLine="567"/>
        <w:jc w:val="both"/>
        <w:rPr>
          <w:rFonts w:ascii="GHEA Grapalat" w:hAnsi="GHEA Grapalat" w:cs="Sylfaen"/>
        </w:rPr>
      </w:pPr>
      <w:r w:rsidRPr="00AB54FD">
        <w:rPr>
          <w:rFonts w:ascii="GHEA Grapalat" w:hAnsi="GHEA Grapalat"/>
        </w:rPr>
        <w:t>8.2.</w:t>
      </w:r>
      <w:r w:rsidR="00D07367" w:rsidRPr="00AB54FD">
        <w:rPr>
          <w:rFonts w:ascii="GHEA Grapalat" w:hAnsi="GHEA Grapalat"/>
        </w:rPr>
        <w:tab/>
      </w:r>
      <w:r w:rsidRPr="00AB54FD">
        <w:rPr>
          <w:rFonts w:ascii="GHEA Grapalat" w:hAnsi="GHEA Grapalat"/>
        </w:rPr>
        <w:t xml:space="preserve">Заявки оцениваются в порядке, установленном настоящим приглашением. </w:t>
      </w:r>
    </w:p>
    <w:p w:rsidR="002A665D" w:rsidRPr="00AB54FD" w:rsidRDefault="00CF34DE" w:rsidP="00B46D58">
      <w:pPr>
        <w:widowControl w:val="0"/>
        <w:spacing w:after="160"/>
        <w:ind w:firstLine="567"/>
        <w:jc w:val="both"/>
      </w:pPr>
      <w:r w:rsidRPr="00AB54FD">
        <w:rPr>
          <w:rFonts w:ascii="GHEA Grapalat" w:hAnsi="GHEA Grapalat"/>
        </w:rPr>
        <w:t>Е</w:t>
      </w:r>
      <w:r w:rsidR="00CA7C54" w:rsidRPr="00AB54FD">
        <w:rPr>
          <w:rFonts w:ascii="GHEA Grapalat" w:hAnsi="GHEA Grapalat"/>
        </w:rPr>
        <w:t xml:space="preserve">сли количество лотов </w:t>
      </w:r>
      <w:r w:rsidR="00D42D33" w:rsidRPr="00AB54FD">
        <w:rPr>
          <w:rFonts w:ascii="GHEA Grapalat" w:hAnsi="GHEA Grapalat"/>
        </w:rPr>
        <w:t xml:space="preserve">в </w:t>
      </w:r>
      <w:r w:rsidR="00CA7C54" w:rsidRPr="00AB54FD">
        <w:rPr>
          <w:rFonts w:ascii="GHEA Grapalat" w:hAnsi="GHEA Grapalat"/>
        </w:rPr>
        <w:t>процедур</w:t>
      </w:r>
      <w:r w:rsidR="00D42D33" w:rsidRPr="00AB54FD">
        <w:rPr>
          <w:rFonts w:ascii="GHEA Grapalat" w:hAnsi="GHEA Grapalat"/>
        </w:rPr>
        <w:t>е</w:t>
      </w:r>
      <w:r w:rsidR="00CA7C54" w:rsidRPr="00AB54FD">
        <w:rPr>
          <w:rFonts w:ascii="GHEA Grapalat" w:hAnsi="GHEA Grapalat"/>
        </w:rPr>
        <w:t xml:space="preserve"> закупок не превышает семдесять пять</w:t>
      </w:r>
      <w:r w:rsidRPr="00AB54FD">
        <w:rPr>
          <w:rFonts w:ascii="GHEA Grapalat" w:hAnsi="GHEA Grapalat"/>
        </w:rPr>
        <w:t xml:space="preserve"> лотов</w:t>
      </w:r>
      <w:r w:rsidR="00CA7C54" w:rsidRPr="00AB54FD">
        <w:rPr>
          <w:rFonts w:ascii="GHEA Grapalat" w:hAnsi="GHEA Grapalat"/>
        </w:rPr>
        <w:t xml:space="preserve">- оценка </w:t>
      </w:r>
      <w:r w:rsidR="009A796C" w:rsidRPr="00AB54FD">
        <w:rPr>
          <w:rFonts w:ascii="GHEA Grapalat" w:hAnsi="GHEA Grapalat"/>
        </w:rPr>
        <w:t xml:space="preserve">заявок осуществляется в течение </w:t>
      </w:r>
      <w:r w:rsidR="006A5597" w:rsidRPr="00AB54FD">
        <w:rPr>
          <w:rFonts w:ascii="GHEA Grapalat" w:hAnsi="GHEA Grapalat"/>
        </w:rPr>
        <w:t>пятнадцати</w:t>
      </w:r>
      <w:r w:rsidR="00CA7C54" w:rsidRPr="00AB54FD">
        <w:rPr>
          <w:rFonts w:ascii="GHEA Grapalat" w:hAnsi="GHEA Grapalat"/>
        </w:rPr>
        <w:t xml:space="preserve"> </w:t>
      </w:r>
      <w:r w:rsidR="009A796C" w:rsidRPr="00AB54FD">
        <w:rPr>
          <w:rFonts w:ascii="GHEA Grapalat" w:hAnsi="GHEA Grapalat"/>
        </w:rPr>
        <w:t>рабочих дней со дня истечения окончательного срока их подачи, а</w:t>
      </w:r>
      <w:r w:rsidR="00CA7C54" w:rsidRPr="00AB54FD">
        <w:rPr>
          <w:rFonts w:ascii="GHEA Grapalat" w:hAnsi="GHEA Grapalat"/>
        </w:rPr>
        <w:t xml:space="preserve"> при превышении-</w:t>
      </w:r>
      <w:r w:rsidR="009A796C" w:rsidRPr="00AB54FD">
        <w:rPr>
          <w:rFonts w:ascii="GHEA Grapalat" w:hAnsi="GHEA Grapalat"/>
        </w:rPr>
        <w:t xml:space="preserve"> в течение </w:t>
      </w:r>
      <w:r w:rsidR="006A5597" w:rsidRPr="00AB54FD">
        <w:rPr>
          <w:rFonts w:ascii="GHEA Grapalat" w:hAnsi="GHEA Grapalat"/>
        </w:rPr>
        <w:t>двадцати</w:t>
      </w:r>
      <w:r w:rsidR="00CA7C54" w:rsidRPr="00AB54FD">
        <w:rPr>
          <w:rFonts w:ascii="GHEA Grapalat" w:hAnsi="GHEA Grapalat"/>
        </w:rPr>
        <w:t xml:space="preserve"> </w:t>
      </w:r>
      <w:r w:rsidR="009A796C" w:rsidRPr="00AB54FD">
        <w:rPr>
          <w:rFonts w:ascii="GHEA Grapalat" w:hAnsi="GHEA Grapalat"/>
        </w:rPr>
        <w:t>рабочих дней.</w:t>
      </w:r>
    </w:p>
    <w:p w:rsidR="00ED6836" w:rsidRPr="00AB54FD" w:rsidRDefault="00745561" w:rsidP="00B46D58">
      <w:pPr>
        <w:widowControl w:val="0"/>
        <w:spacing w:after="160"/>
        <w:ind w:firstLine="567"/>
        <w:jc w:val="both"/>
        <w:rPr>
          <w:rFonts w:ascii="GHEA Grapalat" w:hAnsi="GHEA Grapalat" w:cs="Sylfaen"/>
        </w:rPr>
      </w:pPr>
      <w:r w:rsidRPr="00AB54F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B54FD">
        <w:rPr>
          <w:rFonts w:ascii="GHEA Grapalat" w:hAnsi="GHEA Grapalat"/>
        </w:rPr>
        <w:t xml:space="preserve"> и оценке </w:t>
      </w:r>
      <w:r w:rsidRPr="00AB54FD">
        <w:rPr>
          <w:rFonts w:ascii="GHEA Grapalat" w:hAnsi="GHEA Grapalat"/>
        </w:rPr>
        <w:t>заявок комиссия отклоняет те заявки, в которых отсутствуют ценовое предложение</w:t>
      </w:r>
      <w:r w:rsidR="0095474D" w:rsidRPr="00AB54FD">
        <w:rPr>
          <w:rFonts w:ascii="GHEA Grapalat" w:hAnsi="GHEA Grapalat"/>
        </w:rPr>
        <w:t xml:space="preserve"> и/или обеспечение заявки</w:t>
      </w:r>
      <w:r w:rsidR="00A204B5" w:rsidRPr="00AB54FD">
        <w:rPr>
          <w:rFonts w:ascii="GHEA Grapalat" w:hAnsi="GHEA Grapalat"/>
        </w:rPr>
        <w:t>,</w:t>
      </w:r>
      <w:r w:rsidR="0095474D" w:rsidRPr="00AB54FD">
        <w:rPr>
          <w:rFonts w:ascii="GHEA Grapalat" w:hAnsi="GHEA Grapalat"/>
        </w:rPr>
        <w:t xml:space="preserve"> </w:t>
      </w:r>
      <w:r w:rsidR="00FB13F8" w:rsidRPr="00AB54FD">
        <w:rPr>
          <w:rFonts w:ascii="GHEA Grapalat" w:hAnsi="GHEA Grapalat"/>
        </w:rPr>
        <w:t>или</w:t>
      </w:r>
      <w:r w:rsidRPr="00AB54FD">
        <w:rPr>
          <w:rFonts w:ascii="GHEA Grapalat" w:hAnsi="GHEA Grapalat"/>
        </w:rPr>
        <w:t xml:space="preserve"> те, которые не соответствуют требованиям приглашения.</w:t>
      </w:r>
    </w:p>
    <w:p w:rsidR="00B514E8" w:rsidRPr="00AB54F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8.</w:t>
      </w:r>
      <w:r w:rsidR="00360274" w:rsidRPr="00AB54FD">
        <w:rPr>
          <w:rFonts w:ascii="GHEA Grapalat" w:hAnsi="GHEA Grapalat"/>
          <w:sz w:val="24"/>
          <w:szCs w:val="24"/>
        </w:rPr>
        <w:t>3</w:t>
      </w:r>
      <w:r w:rsidR="00D07367" w:rsidRPr="00AB54FD">
        <w:rPr>
          <w:rFonts w:ascii="GHEA Grapalat" w:hAnsi="GHEA Grapalat"/>
          <w:sz w:val="24"/>
          <w:szCs w:val="24"/>
        </w:rPr>
        <w:t>.</w:t>
      </w:r>
      <w:r w:rsidR="00D07367" w:rsidRPr="00AB54FD">
        <w:rPr>
          <w:rFonts w:ascii="GHEA Grapalat" w:hAnsi="GHEA Grapalat"/>
          <w:sz w:val="24"/>
          <w:szCs w:val="24"/>
        </w:rPr>
        <w:tab/>
      </w:r>
      <w:r w:rsidR="00D22CBB" w:rsidRPr="00AB54FD">
        <w:rPr>
          <w:rFonts w:ascii="GHEA Grapalat" w:hAnsi="GHEA Grapalat"/>
          <w:sz w:val="24"/>
          <w:szCs w:val="24"/>
        </w:rPr>
        <w:t>Отобранный у</w:t>
      </w:r>
      <w:r w:rsidRPr="00AB54FD">
        <w:rPr>
          <w:rFonts w:ascii="GHEA Grapalat" w:hAnsi="GHEA Grapalat"/>
          <w:sz w:val="24"/>
          <w:szCs w:val="24"/>
        </w:rPr>
        <w:t>частник</w:t>
      </w:r>
      <w:r w:rsidR="007A4247" w:rsidRPr="00AB54FD">
        <w:rPr>
          <w:rFonts w:ascii="GHEA Grapalat" w:hAnsi="GHEA Grapalat"/>
          <w:sz w:val="24"/>
          <w:szCs w:val="24"/>
        </w:rPr>
        <w:t xml:space="preserve"> </w:t>
      </w:r>
      <w:r w:rsidRPr="00AB54F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B54FD">
        <w:rPr>
          <w:rFonts w:ascii="GHEA Grapalat" w:hAnsi="GHEA Grapalat"/>
          <w:sz w:val="24"/>
          <w:szCs w:val="24"/>
        </w:rPr>
        <w:t>отобранного</w:t>
      </w:r>
      <w:r w:rsidR="0066621D" w:rsidRPr="00AB54FD">
        <w:rPr>
          <w:rFonts w:ascii="GHEA Grapalat" w:hAnsi="GHEA Grapalat"/>
          <w:sz w:val="24"/>
          <w:szCs w:val="24"/>
        </w:rPr>
        <w:t xml:space="preserve"> </w:t>
      </w:r>
      <w:r w:rsidR="0010221C" w:rsidRPr="00AB54FD">
        <w:rPr>
          <w:rFonts w:ascii="GHEA Grapalat" w:hAnsi="GHEA Grapalat"/>
          <w:sz w:val="24"/>
          <w:szCs w:val="24"/>
        </w:rPr>
        <w:t xml:space="preserve">и </w:t>
      </w:r>
      <w:r w:rsidR="00B658CD" w:rsidRPr="00AB54FD">
        <w:rPr>
          <w:rFonts w:ascii="GHEA Grapalat" w:hAnsi="GHEA Grapalat"/>
          <w:sz w:val="24"/>
          <w:szCs w:val="24"/>
        </w:rPr>
        <w:t xml:space="preserve">непризнанных таковыми </w:t>
      </w:r>
      <w:r w:rsidRPr="00AB54FD">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AB54FD">
        <w:rPr>
          <w:rFonts w:ascii="GHEA Grapalat" w:hAnsi="GHEA Grapalat"/>
          <w:sz w:val="24"/>
          <w:szCs w:val="24"/>
        </w:rPr>
        <w:t>.</w:t>
      </w:r>
    </w:p>
    <w:p w:rsidR="007D264C" w:rsidRPr="00AB54FD" w:rsidRDefault="00FD2748" w:rsidP="007D264C">
      <w:pPr>
        <w:pStyle w:val="BodyTextIndent"/>
        <w:widowControl w:val="0"/>
        <w:tabs>
          <w:tab w:val="left" w:pos="1134"/>
        </w:tabs>
        <w:spacing w:after="160" w:line="240" w:lineRule="auto"/>
        <w:ind w:firstLine="567"/>
        <w:rPr>
          <w:rFonts w:ascii="GHEA Grapalat" w:hAnsi="GHEA Grapalat"/>
          <w:i w:val="0"/>
          <w:sz w:val="24"/>
          <w:szCs w:val="24"/>
        </w:rPr>
      </w:pPr>
      <w:r w:rsidRPr="00AB54FD">
        <w:rPr>
          <w:rFonts w:ascii="GHEA Grapalat" w:hAnsi="GHEA Grapalat"/>
          <w:i w:val="0"/>
          <w:sz w:val="24"/>
          <w:szCs w:val="24"/>
        </w:rPr>
        <w:t>8.</w:t>
      </w:r>
      <w:r w:rsidR="00360274" w:rsidRPr="00AB54FD">
        <w:rPr>
          <w:rFonts w:ascii="GHEA Grapalat" w:hAnsi="GHEA Grapalat"/>
          <w:i w:val="0"/>
          <w:sz w:val="24"/>
          <w:szCs w:val="24"/>
        </w:rPr>
        <w:t>4</w:t>
      </w:r>
      <w:r w:rsidR="00644850" w:rsidRPr="00AB54FD">
        <w:rPr>
          <w:rFonts w:ascii="GHEA Grapalat" w:hAnsi="GHEA Grapalat"/>
          <w:i w:val="0"/>
          <w:sz w:val="24"/>
          <w:szCs w:val="24"/>
        </w:rPr>
        <w:t>.</w:t>
      </w:r>
      <w:r w:rsidR="00644850" w:rsidRPr="00AB54FD">
        <w:rPr>
          <w:rFonts w:ascii="GHEA Grapalat" w:hAnsi="GHEA Grapalat"/>
          <w:i w:val="0"/>
          <w:sz w:val="24"/>
          <w:szCs w:val="24"/>
        </w:rPr>
        <w:tab/>
      </w:r>
      <w:r w:rsidRPr="00AB54F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Pr="00AB54FD">
        <w:rPr>
          <w:rFonts w:ascii="GHEA Grapalat" w:hAnsi="GHEA Grapalat"/>
          <w:i w:val="0"/>
          <w:sz w:val="24"/>
          <w:szCs w:val="24"/>
        </w:rPr>
        <w:lastRenderedPageBreak/>
        <w:t xml:space="preserve">Если предлагаемые цены представлены в двух или более валютах, они сопоставляются с драмом Республики Армения по курсу </w:t>
      </w:r>
      <w:r w:rsidR="007D264C" w:rsidRPr="00AB54FD">
        <w:rPr>
          <w:rFonts w:ascii="GHEA Grapalat" w:hAnsi="GHEA Grapalat"/>
          <w:i w:val="0"/>
          <w:sz w:val="24"/>
          <w:szCs w:val="24"/>
        </w:rPr>
        <w:t xml:space="preserve">По обменному курсу, установленному Центральным банком на дату вскрытия заявок. </w:t>
      </w:r>
    </w:p>
    <w:p w:rsidR="009B6D58" w:rsidRPr="00AB54FD" w:rsidRDefault="00FD2748" w:rsidP="007D264C">
      <w:pPr>
        <w:pStyle w:val="BodyTextIndent"/>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8.</w:t>
      </w:r>
      <w:r w:rsidR="00B24E24" w:rsidRPr="00AB54FD">
        <w:rPr>
          <w:rFonts w:ascii="GHEA Grapalat" w:hAnsi="GHEA Grapalat"/>
          <w:sz w:val="24"/>
          <w:szCs w:val="24"/>
        </w:rPr>
        <w:t>5</w:t>
      </w:r>
      <w:r w:rsidRPr="00AB54FD">
        <w:rPr>
          <w:rFonts w:ascii="GHEA Grapalat" w:hAnsi="GHEA Grapalat"/>
          <w:sz w:val="24"/>
          <w:szCs w:val="24"/>
        </w:rPr>
        <w:t>.</w:t>
      </w:r>
      <w:r w:rsidR="00644850" w:rsidRPr="00AB54FD">
        <w:rPr>
          <w:rFonts w:ascii="GHEA Grapalat" w:hAnsi="GHEA Grapalat"/>
          <w:sz w:val="24"/>
          <w:szCs w:val="24"/>
        </w:rPr>
        <w:tab/>
      </w:r>
      <w:r w:rsidRPr="00AB54F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B54FD">
        <w:rPr>
          <w:rFonts w:ascii="GHEA Grapalat" w:hAnsi="GHEA Grapalat"/>
          <w:sz w:val="24"/>
          <w:szCs w:val="24"/>
        </w:rPr>
        <w:t>отобранного</w:t>
      </w:r>
      <w:r w:rsidR="00970000" w:rsidRPr="00AB54FD">
        <w:rPr>
          <w:rFonts w:ascii="GHEA Grapalat" w:hAnsi="GHEA Grapalat"/>
          <w:sz w:val="24"/>
          <w:szCs w:val="24"/>
        </w:rPr>
        <w:t xml:space="preserve"> </w:t>
      </w:r>
      <w:r w:rsidR="00C87E93" w:rsidRPr="00AB54FD">
        <w:rPr>
          <w:rFonts w:ascii="GHEA Grapalat" w:hAnsi="GHEA Grapalat"/>
          <w:sz w:val="24"/>
          <w:szCs w:val="24"/>
        </w:rPr>
        <w:t>и непризнанных таковыми</w:t>
      </w:r>
      <w:r w:rsidR="00A00A1F" w:rsidRPr="00AB54FD">
        <w:rPr>
          <w:rFonts w:ascii="GHEA Grapalat" w:hAnsi="GHEA Grapalat"/>
          <w:sz w:val="24"/>
          <w:szCs w:val="24"/>
        </w:rPr>
        <w:t xml:space="preserve"> </w:t>
      </w:r>
      <w:r w:rsidRPr="00AB54FD">
        <w:rPr>
          <w:rFonts w:ascii="GHEA Grapalat" w:hAnsi="GHEA Grapalat"/>
          <w:sz w:val="24"/>
          <w:szCs w:val="24"/>
        </w:rPr>
        <w:t>участников.</w:t>
      </w:r>
      <w:r w:rsidR="00D87048" w:rsidRPr="00AB54FD">
        <w:rPr>
          <w:rFonts w:ascii="GHEA Grapalat" w:hAnsi="GHEA Grapalat"/>
          <w:sz w:val="24"/>
          <w:szCs w:val="24"/>
        </w:rPr>
        <w:t xml:space="preserve"> </w:t>
      </w:r>
      <w:r w:rsidRPr="00AB54FD">
        <w:rPr>
          <w:rFonts w:ascii="GHEA Grapalat" w:hAnsi="GHEA Grapalat"/>
          <w:sz w:val="24"/>
          <w:szCs w:val="24"/>
        </w:rPr>
        <w:t>При равенстве предложенных наименьших цен</w:t>
      </w:r>
      <w:r w:rsidR="00186559" w:rsidRPr="00AB54FD">
        <w:rPr>
          <w:rFonts w:ascii="GHEA Grapalat" w:hAnsi="GHEA Grapalat"/>
          <w:sz w:val="24"/>
          <w:szCs w:val="24"/>
        </w:rPr>
        <w:t>:</w:t>
      </w:r>
    </w:p>
    <w:p w:rsidR="009B6D58" w:rsidRPr="00AB54F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а.</w:t>
      </w:r>
      <w:r w:rsidR="00186559" w:rsidRPr="00AB54FD">
        <w:rPr>
          <w:rFonts w:ascii="GHEA Grapalat" w:hAnsi="GHEA Grapalat"/>
          <w:sz w:val="24"/>
          <w:szCs w:val="24"/>
        </w:rPr>
        <w:tab/>
      </w:r>
      <w:r w:rsidRPr="00AB54FD">
        <w:rPr>
          <w:rFonts w:ascii="GHEA Grapalat" w:hAnsi="GHEA Grapalat"/>
          <w:sz w:val="24"/>
          <w:szCs w:val="24"/>
        </w:rPr>
        <w:t>для определения</w:t>
      </w:r>
      <w:r w:rsidR="005F09CE" w:rsidRPr="00AB54FD">
        <w:rPr>
          <w:rFonts w:ascii="GHEA Grapalat" w:hAnsi="GHEA Grapalat"/>
          <w:sz w:val="24"/>
          <w:szCs w:val="24"/>
        </w:rPr>
        <w:t xml:space="preserve"> отобранного</w:t>
      </w:r>
      <w:r w:rsidR="000C6E1C" w:rsidRPr="00AB54FD">
        <w:rPr>
          <w:rFonts w:ascii="GHEA Grapalat" w:hAnsi="GHEA Grapalat"/>
          <w:sz w:val="24"/>
          <w:szCs w:val="24"/>
        </w:rPr>
        <w:t xml:space="preserve"> </w:t>
      </w:r>
      <w:r w:rsidR="00F3594B" w:rsidRPr="00AB54FD">
        <w:rPr>
          <w:rFonts w:ascii="GHEA Grapalat" w:hAnsi="GHEA Grapalat"/>
          <w:sz w:val="24"/>
          <w:szCs w:val="24"/>
        </w:rPr>
        <w:t>и непризнанных таковыми</w:t>
      </w:r>
      <w:r w:rsidRPr="00AB54FD">
        <w:rPr>
          <w:rFonts w:ascii="GHEA Grapalat" w:hAnsi="GHEA Grapalat"/>
          <w:sz w:val="24"/>
          <w:szCs w:val="24"/>
        </w:rPr>
        <w:t xml:space="preserve"> участников, </w:t>
      </w:r>
      <w:r w:rsidR="00D25F3D" w:rsidRPr="00AB54FD">
        <w:rPr>
          <w:rFonts w:ascii="GHEA Grapalat" w:hAnsi="GHEA Grapalat"/>
          <w:sz w:val="24"/>
          <w:szCs w:val="24"/>
        </w:rPr>
        <w:t>на  заседаниии комиссии с предложившими равные цены участниками,</w:t>
      </w:r>
      <w:r w:rsidR="00626E63" w:rsidRPr="00AB54FD">
        <w:rPr>
          <w:rFonts w:ascii="GHEA Grapalat" w:hAnsi="GHEA Grapalat"/>
          <w:sz w:val="24"/>
          <w:szCs w:val="24"/>
        </w:rPr>
        <w:t xml:space="preserve"> </w:t>
      </w:r>
      <w:r w:rsidRPr="00AB54FD">
        <w:rPr>
          <w:rFonts w:ascii="GHEA Grapalat" w:hAnsi="GHEA Grapalat"/>
          <w:sz w:val="24"/>
          <w:szCs w:val="24"/>
        </w:rPr>
        <w:t xml:space="preserve">проводятся одновременные переговоры, если </w:t>
      </w:r>
      <w:r w:rsidR="00032792" w:rsidRPr="00AB54FD">
        <w:rPr>
          <w:rFonts w:ascii="GHEA Grapalat" w:hAnsi="GHEA Grapalat"/>
          <w:sz w:val="24"/>
          <w:szCs w:val="24"/>
        </w:rPr>
        <w:t>эти</w:t>
      </w:r>
      <w:r w:rsidRPr="00AB54FD">
        <w:rPr>
          <w:rFonts w:ascii="GHEA Grapalat" w:hAnsi="GHEA Grapalat"/>
          <w:sz w:val="24"/>
          <w:szCs w:val="24"/>
        </w:rPr>
        <w:t xml:space="preserve"> участники (наделенные соответствующим полномочием представители</w:t>
      </w:r>
      <w:r w:rsidR="00EE36CC" w:rsidRPr="00AB54FD">
        <w:rPr>
          <w:rFonts w:ascii="GHEA Grapalat" w:hAnsi="GHEA Grapalat"/>
          <w:sz w:val="24"/>
          <w:szCs w:val="24"/>
        </w:rPr>
        <w:t xml:space="preserve"> )присутствуют на заседании</w:t>
      </w:r>
      <w:r w:rsidRPr="00AB54FD">
        <w:rPr>
          <w:rFonts w:ascii="GHEA Grapalat" w:hAnsi="GHEA Grapalat"/>
          <w:sz w:val="24"/>
          <w:szCs w:val="24"/>
        </w:rPr>
        <w:t>,</w:t>
      </w:r>
    </w:p>
    <w:p w:rsidR="009B6D58" w:rsidRPr="00AB54F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б.</w:t>
      </w:r>
      <w:r w:rsidR="00186559" w:rsidRPr="00AB54FD">
        <w:rPr>
          <w:rFonts w:ascii="GHEA Grapalat" w:hAnsi="GHEA Grapalat"/>
          <w:sz w:val="24"/>
          <w:szCs w:val="24"/>
        </w:rPr>
        <w:tab/>
      </w:r>
      <w:r w:rsidRPr="00AB54F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AB54FD">
        <w:rPr>
          <w:rFonts w:ascii="GHEA Grapalat" w:hAnsi="GHEA Grapalat"/>
          <w:sz w:val="24"/>
          <w:szCs w:val="24"/>
        </w:rPr>
        <w:t>в электронной форме</w:t>
      </w:r>
      <w:r w:rsidRPr="00AB54FD">
        <w:rPr>
          <w:rFonts w:ascii="GHEA Grapalat" w:hAnsi="GHEA Grapalat"/>
          <w:sz w:val="24"/>
          <w:szCs w:val="24"/>
        </w:rPr>
        <w:t xml:space="preserve"> одновременно уведомляет </w:t>
      </w:r>
      <w:r w:rsidR="003F1A1C" w:rsidRPr="00AB54FD">
        <w:rPr>
          <w:rFonts w:ascii="GHEA Grapalat" w:hAnsi="GHEA Grapalat"/>
          <w:sz w:val="24"/>
          <w:szCs w:val="24"/>
        </w:rPr>
        <w:t>представивших равные цены</w:t>
      </w:r>
      <w:r w:rsidRPr="00AB54FD">
        <w:rPr>
          <w:rFonts w:ascii="GHEA Grapalat" w:hAnsi="GHEA Grapalat"/>
          <w:sz w:val="24"/>
          <w:szCs w:val="24"/>
        </w:rPr>
        <w:t xml:space="preserve">участников </w:t>
      </w:r>
      <w:r w:rsidR="00403AA3" w:rsidRPr="00AB54FD">
        <w:rPr>
          <w:rFonts w:ascii="GHEA Grapalat" w:hAnsi="GHEA Grapalat"/>
          <w:sz w:val="24"/>
          <w:szCs w:val="24"/>
        </w:rPr>
        <w:t>об условиях, продолжительности,</w:t>
      </w:r>
      <w:r w:rsidRPr="00AB54FD">
        <w:rPr>
          <w:rFonts w:ascii="GHEA Grapalat" w:hAnsi="GHEA Grapalat"/>
          <w:sz w:val="24"/>
          <w:szCs w:val="24"/>
        </w:rPr>
        <w:t xml:space="preserve"> дате, времени и месте проведения одновременных переговоров по снижению цен,</w:t>
      </w:r>
    </w:p>
    <w:p w:rsidR="009B6D58" w:rsidRPr="00AB54F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в.</w:t>
      </w:r>
      <w:r w:rsidR="00186559" w:rsidRPr="00AB54FD">
        <w:rPr>
          <w:rFonts w:ascii="GHEA Grapalat" w:hAnsi="GHEA Grapalat"/>
          <w:sz w:val="24"/>
          <w:szCs w:val="24"/>
        </w:rPr>
        <w:tab/>
      </w:r>
      <w:r w:rsidRPr="00AB54FD">
        <w:rPr>
          <w:rFonts w:ascii="GHEA Grapalat" w:hAnsi="GHEA Grapalat"/>
          <w:sz w:val="24"/>
          <w:szCs w:val="24"/>
        </w:rPr>
        <w:t xml:space="preserve">переговоры проводятся не раннее чем на второй и не позднее чем на </w:t>
      </w:r>
      <w:r w:rsidR="00996FDC" w:rsidRPr="00AB54FD">
        <w:rPr>
          <w:rFonts w:ascii="GHEA Grapalat" w:hAnsi="GHEA Grapalat"/>
          <w:sz w:val="24"/>
          <w:szCs w:val="24"/>
        </w:rPr>
        <w:t xml:space="preserve">пятый </w:t>
      </w:r>
      <w:r w:rsidRPr="00AB54FD">
        <w:rPr>
          <w:rFonts w:ascii="GHEA Grapalat" w:hAnsi="GHEA Grapalat"/>
          <w:sz w:val="24"/>
          <w:szCs w:val="24"/>
        </w:rPr>
        <w:t>рабочий день со дня отправки извещения</w:t>
      </w:r>
      <w:r w:rsidR="00A50C53" w:rsidRPr="00AB54FD">
        <w:rPr>
          <w:rFonts w:ascii="GHEA Grapalat" w:hAnsi="GHEA Grapalat"/>
          <w:sz w:val="24"/>
          <w:szCs w:val="24"/>
        </w:rPr>
        <w:t>,</w:t>
      </w:r>
    </w:p>
    <w:p w:rsidR="009B6D58" w:rsidRPr="00AB54F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г.</w:t>
      </w:r>
      <w:r w:rsidR="00186559" w:rsidRPr="00AB54FD">
        <w:rPr>
          <w:rFonts w:ascii="GHEA Grapalat" w:hAnsi="GHEA Grapalat"/>
          <w:sz w:val="24"/>
          <w:szCs w:val="24"/>
        </w:rPr>
        <w:tab/>
      </w:r>
      <w:r w:rsidRPr="00AB54FD">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sidRPr="00AB54FD">
        <w:rPr>
          <w:rFonts w:ascii="GHEA Grapalat" w:hAnsi="GHEA Grapalat"/>
          <w:sz w:val="24"/>
          <w:szCs w:val="24"/>
        </w:rPr>
        <w:t>другого</w:t>
      </w:r>
      <w:r w:rsidRPr="00AB54FD">
        <w:rPr>
          <w:rFonts w:ascii="GHEA Grapalat" w:hAnsi="GHEA Grapalat"/>
          <w:sz w:val="24"/>
          <w:szCs w:val="24"/>
        </w:rPr>
        <w:t xml:space="preserve"> </w:t>
      </w:r>
      <w:r w:rsidR="00EB2798" w:rsidRPr="00AB54FD">
        <w:rPr>
          <w:rFonts w:ascii="GHEA Grapalat" w:hAnsi="GHEA Grapalat"/>
          <w:sz w:val="24"/>
          <w:szCs w:val="24"/>
        </w:rPr>
        <w:t>участника</w:t>
      </w:r>
      <w:r w:rsidRPr="00AB54F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AB54F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д.</w:t>
      </w:r>
      <w:r w:rsidR="00186559" w:rsidRPr="00AB54FD">
        <w:rPr>
          <w:rFonts w:ascii="GHEA Grapalat" w:hAnsi="GHEA Grapalat"/>
          <w:sz w:val="24"/>
          <w:szCs w:val="24"/>
        </w:rPr>
        <w:tab/>
      </w:r>
      <w:r w:rsidRPr="00AB54F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B54FD">
        <w:rPr>
          <w:rFonts w:ascii="GHEA Grapalat" w:hAnsi="GHEA Grapalat"/>
          <w:sz w:val="24"/>
          <w:szCs w:val="24"/>
        </w:rPr>
        <w:t xml:space="preserve">присутствующим на переговорах </w:t>
      </w:r>
      <w:r w:rsidRPr="00AB54FD">
        <w:rPr>
          <w:rFonts w:ascii="GHEA Grapalat" w:hAnsi="GHEA Grapalat"/>
          <w:sz w:val="24"/>
          <w:szCs w:val="24"/>
        </w:rPr>
        <w:t>участниками</w:t>
      </w:r>
      <w:r w:rsidR="001D129F" w:rsidRPr="00AB54FD">
        <w:rPr>
          <w:rFonts w:ascii="GHEA Grapalat" w:hAnsi="GHEA Grapalat"/>
          <w:sz w:val="24"/>
          <w:szCs w:val="24"/>
        </w:rPr>
        <w:t xml:space="preserve"> </w:t>
      </w:r>
      <w:r w:rsidRPr="00AB54FD">
        <w:rPr>
          <w:rFonts w:ascii="GHEA Grapalat" w:hAnsi="GHEA Grapalat"/>
          <w:sz w:val="24"/>
          <w:szCs w:val="24"/>
        </w:rPr>
        <w:t>ценам, определяются и объявляются</w:t>
      </w:r>
      <w:r w:rsidR="00A134CC" w:rsidRPr="00AB54FD">
        <w:rPr>
          <w:rFonts w:ascii="GHEA Grapalat" w:hAnsi="GHEA Grapalat"/>
          <w:sz w:val="24"/>
          <w:szCs w:val="24"/>
        </w:rPr>
        <w:t xml:space="preserve"> отобранный </w:t>
      </w:r>
      <w:r w:rsidR="00031E6A" w:rsidRPr="00AB54FD">
        <w:rPr>
          <w:rFonts w:ascii="GHEA Grapalat" w:hAnsi="GHEA Grapalat"/>
          <w:sz w:val="24"/>
          <w:szCs w:val="24"/>
        </w:rPr>
        <w:t xml:space="preserve">и </w:t>
      </w:r>
      <w:r w:rsidR="006F1D13" w:rsidRPr="00AB54FD">
        <w:rPr>
          <w:rFonts w:ascii="GHEA Grapalat" w:hAnsi="GHEA Grapalat"/>
          <w:sz w:val="24"/>
          <w:szCs w:val="24"/>
        </w:rPr>
        <w:t xml:space="preserve">непризнанные таковыми </w:t>
      </w:r>
      <w:r w:rsidRPr="00AB54FD">
        <w:rPr>
          <w:rFonts w:ascii="GHEA Grapalat" w:hAnsi="GHEA Grapalat"/>
          <w:sz w:val="24"/>
          <w:szCs w:val="24"/>
        </w:rPr>
        <w:t>участники</w:t>
      </w:r>
      <w:r w:rsidR="006F77BF" w:rsidRPr="00AB54FD">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E87147" w:rsidRPr="00AB54FD" w:rsidRDefault="00E87147" w:rsidP="00E87147">
      <w:pPr>
        <w:pStyle w:val="norm"/>
        <w:widowControl w:val="0"/>
        <w:tabs>
          <w:tab w:val="left" w:pos="1134"/>
        </w:tabs>
        <w:spacing w:after="160" w:line="240" w:lineRule="auto"/>
        <w:ind w:firstLine="567"/>
        <w:rPr>
          <w:rFonts w:ascii="GHEA Grapalat" w:hAnsi="GHEA Grapalat"/>
          <w:sz w:val="24"/>
          <w:szCs w:val="24"/>
        </w:rPr>
      </w:pPr>
      <w:r w:rsidRPr="00AB54F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B54FD">
        <w:t xml:space="preserve"> </w:t>
      </w:r>
      <w:r w:rsidRPr="00AB54F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AB54FD">
        <w:t xml:space="preserve"> </w:t>
      </w:r>
      <w:r w:rsidRPr="00AB54FD">
        <w:rPr>
          <w:rFonts w:ascii="GHEA Grapalat" w:hAnsi="GHEA Grapalat"/>
          <w:sz w:val="24"/>
          <w:szCs w:val="24"/>
        </w:rPr>
        <w:t xml:space="preserve">Договор, заключенный в соответствии с настоящим пунктом, </w:t>
      </w:r>
      <w:r w:rsidRPr="00AB54FD">
        <w:rPr>
          <w:rFonts w:ascii="GHEA Grapalat" w:hAnsi="GHEA Grapalat"/>
          <w:sz w:val="24"/>
          <w:szCs w:val="24"/>
        </w:rPr>
        <w:lastRenderedPageBreak/>
        <w:t>расторгается, если дополнительные финансовые средства не предусмотрены в течение шестидесяти календарных дней, следующих за заключением.</w:t>
      </w:r>
      <w:r w:rsidRPr="00AB54FD">
        <w:t xml:space="preserve"> </w:t>
      </w:r>
      <w:r w:rsidRPr="00AB54FD">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E87147" w:rsidRPr="00AB54FD"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B54FD" w:rsidRDefault="00A150A9" w:rsidP="00B46D58">
      <w:pPr>
        <w:pStyle w:val="norm"/>
        <w:widowControl w:val="0"/>
        <w:tabs>
          <w:tab w:val="left" w:pos="1134"/>
        </w:tabs>
        <w:spacing w:after="160" w:line="240" w:lineRule="auto"/>
        <w:ind w:firstLine="567"/>
        <w:rPr>
          <w:rFonts w:ascii="GHEA Grapalat" w:hAnsi="GHEA Grapalat"/>
          <w:sz w:val="24"/>
          <w:szCs w:val="24"/>
        </w:rPr>
      </w:pPr>
      <w:r w:rsidRPr="00AB54FD">
        <w:rPr>
          <w:rFonts w:ascii="GHEA Grapalat" w:hAnsi="GHEA Grapalat"/>
          <w:sz w:val="24"/>
          <w:szCs w:val="24"/>
        </w:rPr>
        <w:t>8.</w:t>
      </w:r>
      <w:r w:rsidR="0057264D" w:rsidRPr="00AB54FD">
        <w:rPr>
          <w:rFonts w:ascii="GHEA Grapalat" w:hAnsi="GHEA Grapalat"/>
          <w:sz w:val="24"/>
          <w:szCs w:val="24"/>
        </w:rPr>
        <w:t>8</w:t>
      </w:r>
      <w:r w:rsidRPr="00AB54FD">
        <w:rPr>
          <w:rFonts w:ascii="GHEA Grapalat" w:hAnsi="GHEA Grapalat"/>
          <w:sz w:val="24"/>
          <w:szCs w:val="24"/>
        </w:rPr>
        <w:t>.</w:t>
      </w:r>
      <w:r w:rsidR="00213830" w:rsidRPr="00AB54FD">
        <w:rPr>
          <w:rFonts w:ascii="GHEA Grapalat" w:hAnsi="GHEA Grapalat"/>
          <w:sz w:val="24"/>
          <w:szCs w:val="24"/>
        </w:rPr>
        <w:tab/>
      </w:r>
      <w:r w:rsidRPr="00AB54FD">
        <w:rPr>
          <w:rFonts w:ascii="GHEA Grapalat" w:hAnsi="GHEA Grapalat"/>
          <w:sz w:val="24"/>
          <w:szCs w:val="24"/>
        </w:rPr>
        <w:t xml:space="preserve">Если в результате оценки, проведенной в ходе заседания по вскрытию </w:t>
      </w:r>
      <w:r w:rsidR="00F00565" w:rsidRPr="00AB54FD">
        <w:rPr>
          <w:rFonts w:ascii="GHEA Grapalat" w:hAnsi="GHEA Grapalat"/>
          <w:sz w:val="24"/>
          <w:szCs w:val="24"/>
        </w:rPr>
        <w:t xml:space="preserve">и оценке </w:t>
      </w:r>
      <w:r w:rsidRPr="00AB54FD">
        <w:rPr>
          <w:rFonts w:ascii="GHEA Grapalat" w:hAnsi="GHEA Grapalat"/>
          <w:sz w:val="24"/>
          <w:szCs w:val="24"/>
        </w:rPr>
        <w:t>заявок, в заявке участника фиксируются несоответствия требованиям приглашения,</w:t>
      </w:r>
      <w:r w:rsidR="0011340E" w:rsidRPr="00AB54FD">
        <w:rPr>
          <w:rFonts w:ascii="GHEA Grapalat" w:hAnsi="GHEA Grapalat"/>
          <w:sz w:val="24"/>
          <w:szCs w:val="24"/>
        </w:rPr>
        <w:t xml:space="preserve"> </w:t>
      </w:r>
      <w:r w:rsidR="00D52C89" w:rsidRPr="00AB54FD">
        <w:rPr>
          <w:rFonts w:ascii="Arial" w:hAnsi="Arial" w:cs="Arial"/>
        </w:rPr>
        <w:t>включая</w:t>
      </w:r>
      <w:r w:rsidR="00E72FA5" w:rsidRPr="00AB54FD">
        <w:rPr>
          <w:rFonts w:ascii="Arial" w:hAnsi="Arial" w:cs="Arial"/>
        </w:rPr>
        <w:t xml:space="preserve"> случа</w:t>
      </w:r>
      <w:r w:rsidR="00D52C89" w:rsidRPr="00AB54FD">
        <w:rPr>
          <w:rFonts w:ascii="Arial" w:hAnsi="Arial" w:cs="Arial"/>
        </w:rPr>
        <w:t>й</w:t>
      </w:r>
      <w:r w:rsidR="00E72FA5" w:rsidRPr="00AB54FD">
        <w:rPr>
          <w:rFonts w:ascii="Arial" w:hAnsi="Arial" w:cs="Arial"/>
        </w:rPr>
        <w:t>,</w:t>
      </w:r>
      <w:r w:rsidR="00E72FA5" w:rsidRPr="00AB54FD">
        <w:t xml:space="preserve"> </w:t>
      </w:r>
      <w:r w:rsidR="00E72FA5" w:rsidRPr="00AB54FD">
        <w:rPr>
          <w:rFonts w:ascii="GHEA Grapalat" w:hAnsi="GHEA Grapalat"/>
          <w:sz w:val="24"/>
          <w:szCs w:val="24"/>
        </w:rPr>
        <w:t>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00E72FA5" w:rsidRPr="00AB54FD">
        <w:rPr>
          <w:rFonts w:ascii="GHEA Grapalat" w:hAnsi="GHEA Grapalat"/>
          <w:sz w:val="24"/>
          <w:szCs w:val="24"/>
          <w:lang w:val="hy-AM"/>
        </w:rPr>
        <w:t xml:space="preserve">, </w:t>
      </w:r>
      <w:r w:rsidR="0057264D" w:rsidRPr="00AB54FD">
        <w:rPr>
          <w:rFonts w:ascii="GHEA Grapalat" w:hAnsi="GHEA Grapalat"/>
          <w:sz w:val="24"/>
          <w:szCs w:val="24"/>
        </w:rPr>
        <w:t xml:space="preserve">то </w:t>
      </w:r>
      <w:r w:rsidR="00A16851" w:rsidRPr="00AB54FD">
        <w:rPr>
          <w:rFonts w:ascii="GHEA Grapalat" w:hAnsi="GHEA Grapalat" w:cs="Calibri"/>
          <w:sz w:val="24"/>
          <w:szCs w:val="24"/>
        </w:rPr>
        <w:t>комиссия</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приостанавливает</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заседание</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на</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один</w:t>
      </w:r>
      <w:r w:rsidR="00A16851" w:rsidRPr="00AB54FD">
        <w:rPr>
          <w:rFonts w:ascii="GHEA Grapalat" w:hAnsi="GHEA Grapalat"/>
          <w:sz w:val="24"/>
          <w:szCs w:val="24"/>
        </w:rPr>
        <w:t xml:space="preserve"> </w:t>
      </w:r>
      <w:r w:rsidR="00A16851" w:rsidRPr="00AB54FD">
        <w:rPr>
          <w:rFonts w:ascii="GHEA Grapalat" w:hAnsi="GHEA Grapalat" w:cs="Calibri"/>
          <w:sz w:val="24"/>
          <w:szCs w:val="24"/>
        </w:rPr>
        <w:t>рабочий</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день</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а</w:t>
      </w:r>
      <w:r w:rsidR="00A16851" w:rsidRPr="00AB54FD">
        <w:rPr>
          <w:rFonts w:ascii="GHEA Grapalat" w:hAnsi="GHEA Grapalat"/>
          <w:sz w:val="24"/>
          <w:szCs w:val="24"/>
        </w:rPr>
        <w:t xml:space="preserve"> </w:t>
      </w:r>
      <w:r w:rsidR="00A16851" w:rsidRPr="00AB54FD">
        <w:rPr>
          <w:rFonts w:ascii="GHEA Grapalat" w:hAnsi="GHEA Grapalat" w:cs="Calibri"/>
          <w:sz w:val="24"/>
          <w:szCs w:val="24"/>
        </w:rPr>
        <w:t>секретарь</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комиссии</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в</w:t>
      </w:r>
      <w:r w:rsidR="00A16851" w:rsidRPr="00AB54FD">
        <w:rPr>
          <w:rFonts w:ascii="GHEA Grapalat" w:hAnsi="GHEA Grapalat"/>
          <w:sz w:val="24"/>
          <w:szCs w:val="24"/>
        </w:rPr>
        <w:t xml:space="preserve"> </w:t>
      </w:r>
      <w:r w:rsidR="00A16851" w:rsidRPr="00AB54FD">
        <w:rPr>
          <w:rFonts w:ascii="GHEA Grapalat" w:hAnsi="GHEA Grapalat" w:cs="Calibri"/>
          <w:sz w:val="24"/>
          <w:szCs w:val="24"/>
        </w:rPr>
        <w:t>тот</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же</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день</w:t>
      </w:r>
      <w:r w:rsidR="00A16851" w:rsidRPr="00AB54FD">
        <w:rPr>
          <w:rFonts w:ascii="GHEA Grapalat" w:hAnsi="GHEA Grapalat"/>
          <w:sz w:val="24"/>
          <w:szCs w:val="24"/>
        </w:rPr>
        <w:t xml:space="preserve"> </w:t>
      </w:r>
      <w:r w:rsidR="00A16851" w:rsidRPr="00AB54FD">
        <w:rPr>
          <w:rFonts w:ascii="GHEA Grapalat" w:hAnsi="GHEA Grapalat" w:cs="Calibri"/>
          <w:sz w:val="24"/>
          <w:szCs w:val="24"/>
        </w:rPr>
        <w:t>уведомляет</w:t>
      </w:r>
      <w:r w:rsidR="00A16851" w:rsidRPr="00AB54FD">
        <w:rPr>
          <w:rFonts w:ascii="GHEA Grapalat" w:hAnsi="GHEA Grapalat"/>
          <w:sz w:val="24"/>
          <w:szCs w:val="24"/>
        </w:rPr>
        <w:t xml:space="preserve"> </w:t>
      </w:r>
      <w:r w:rsidR="00A16851" w:rsidRPr="00AB54FD">
        <w:rPr>
          <w:rFonts w:ascii="GHEA Grapalat" w:hAnsi="GHEA Grapalat" w:cs="Calibri"/>
          <w:sz w:val="24"/>
          <w:szCs w:val="24"/>
        </w:rPr>
        <w:t>участника</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об</w:t>
      </w:r>
      <w:r w:rsidR="00A16851" w:rsidRPr="00AB54FD">
        <w:rPr>
          <w:rFonts w:ascii="GHEA Grapalat" w:hAnsi="GHEA Grapalat"/>
          <w:sz w:val="24"/>
          <w:szCs w:val="24"/>
        </w:rPr>
        <w:t xml:space="preserve"> </w:t>
      </w:r>
      <w:r w:rsidR="00A16851" w:rsidRPr="00AB54FD">
        <w:rPr>
          <w:rFonts w:ascii="GHEA Grapalat" w:hAnsi="GHEA Grapalat" w:cs="Calibri"/>
          <w:sz w:val="24"/>
          <w:szCs w:val="24"/>
        </w:rPr>
        <w:t>этом</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в</w:t>
      </w:r>
      <w:r w:rsidR="00A16851" w:rsidRPr="00AB54FD">
        <w:rPr>
          <w:rFonts w:ascii="GHEA Grapalat" w:hAnsi="GHEA Grapalat"/>
          <w:sz w:val="24"/>
          <w:szCs w:val="24"/>
        </w:rPr>
        <w:t xml:space="preserve"> </w:t>
      </w:r>
      <w:r w:rsidR="00A16851" w:rsidRPr="00AB54FD">
        <w:rPr>
          <w:rFonts w:ascii="GHEA Grapalat" w:hAnsi="GHEA Grapalat" w:cs="Calibri"/>
          <w:sz w:val="24"/>
          <w:szCs w:val="24"/>
        </w:rPr>
        <w:t>электронном</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виде</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предлагая</w:t>
      </w:r>
      <w:r w:rsidR="00A16851" w:rsidRPr="00AB54FD">
        <w:rPr>
          <w:rFonts w:ascii="GHEA Grapalat" w:hAnsi="GHEA Grapalat"/>
          <w:sz w:val="24"/>
          <w:szCs w:val="24"/>
        </w:rPr>
        <w:t xml:space="preserve"> </w:t>
      </w:r>
      <w:r w:rsidR="00A16851" w:rsidRPr="00AB54FD">
        <w:rPr>
          <w:rFonts w:ascii="GHEA Grapalat" w:hAnsi="GHEA Grapalat" w:cs="Calibri"/>
          <w:sz w:val="24"/>
          <w:szCs w:val="24"/>
        </w:rPr>
        <w:t>устранить</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несоответствие</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до</w:t>
      </w:r>
      <w:r w:rsidR="00A16851" w:rsidRPr="00AB54FD">
        <w:rPr>
          <w:rFonts w:ascii="GHEA Grapalat" w:hAnsi="GHEA Grapalat"/>
          <w:sz w:val="24"/>
          <w:szCs w:val="24"/>
        </w:rPr>
        <w:t xml:space="preserve"> </w:t>
      </w:r>
      <w:r w:rsidR="00A16851" w:rsidRPr="00AB54FD">
        <w:rPr>
          <w:rFonts w:ascii="GHEA Grapalat" w:hAnsi="GHEA Grapalat" w:cs="Calibri"/>
          <w:sz w:val="24"/>
          <w:szCs w:val="24"/>
        </w:rPr>
        <w:t>окончания</w:t>
      </w:r>
      <w:r w:rsidR="00A16851" w:rsidRPr="00AB54FD">
        <w:rPr>
          <w:rFonts w:ascii="GHEA Grapalat" w:hAnsi="GHEA Grapalat"/>
          <w:sz w:val="24"/>
          <w:szCs w:val="24"/>
        </w:rPr>
        <w:t xml:space="preserve"> </w:t>
      </w:r>
      <w:r w:rsidR="00A16851" w:rsidRPr="00AB54FD">
        <w:rPr>
          <w:rFonts w:ascii="GHEA Grapalat" w:hAnsi="GHEA Grapalat" w:cs="Calibri"/>
          <w:sz w:val="24"/>
          <w:szCs w:val="24"/>
        </w:rPr>
        <w:t>срока</w:t>
      </w:r>
      <w:r w:rsidR="00A16851" w:rsidRPr="00AB54FD">
        <w:rPr>
          <w:rFonts w:ascii="GHEA Grapalat" w:hAnsi="GHEA Grapalat"/>
          <w:sz w:val="24"/>
          <w:szCs w:val="24"/>
        </w:rPr>
        <w:t xml:space="preserve"> </w:t>
      </w:r>
      <w:r w:rsidRPr="00AB54FD">
        <w:rPr>
          <w:rFonts w:ascii="GHEA Grapalat" w:hAnsi="GHEA Grapalat"/>
          <w:sz w:val="24"/>
          <w:szCs w:val="24"/>
        </w:rPr>
        <w:t>приостановления.</w:t>
      </w:r>
    </w:p>
    <w:p w:rsidR="003B3E74" w:rsidRPr="00AB54FD"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AB54FD">
        <w:rPr>
          <w:rFonts w:ascii="GHEA Grapalat" w:hAnsi="GHEA Grapalat" w:cs="Sylfaen"/>
          <w:sz w:val="24"/>
          <w:szCs w:val="24"/>
        </w:rPr>
        <w:t>.</w:t>
      </w:r>
    </w:p>
    <w:p w:rsidR="00EE6564" w:rsidRPr="00AB54FD"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AB54FD" w:rsidRDefault="00A150A9" w:rsidP="00B46D58">
      <w:pPr>
        <w:pStyle w:val="norm"/>
        <w:widowControl w:val="0"/>
        <w:tabs>
          <w:tab w:val="left" w:pos="1276"/>
        </w:tabs>
        <w:spacing w:after="160" w:line="240" w:lineRule="auto"/>
        <w:ind w:firstLine="567"/>
        <w:rPr>
          <w:rFonts w:ascii="GHEA Grapalat" w:hAnsi="GHEA Grapalat"/>
          <w:sz w:val="24"/>
          <w:szCs w:val="24"/>
        </w:rPr>
      </w:pPr>
      <w:r w:rsidRPr="00AB54FD">
        <w:rPr>
          <w:rFonts w:ascii="GHEA Grapalat" w:hAnsi="GHEA Grapalat"/>
          <w:sz w:val="24"/>
          <w:szCs w:val="24"/>
        </w:rPr>
        <w:t>8.</w:t>
      </w:r>
      <w:r w:rsidR="006C7442" w:rsidRPr="00AB54FD">
        <w:rPr>
          <w:rFonts w:ascii="GHEA Grapalat" w:hAnsi="GHEA Grapalat"/>
          <w:sz w:val="24"/>
          <w:szCs w:val="24"/>
        </w:rPr>
        <w:t>9</w:t>
      </w:r>
      <w:r w:rsidRPr="00AB54FD">
        <w:rPr>
          <w:rFonts w:ascii="GHEA Grapalat" w:hAnsi="GHEA Grapalat"/>
          <w:sz w:val="24"/>
          <w:szCs w:val="24"/>
        </w:rPr>
        <w:t>.</w:t>
      </w:r>
      <w:r w:rsidR="00213830" w:rsidRPr="00AB54FD">
        <w:rPr>
          <w:rFonts w:ascii="GHEA Grapalat" w:hAnsi="GHEA Grapalat"/>
          <w:sz w:val="24"/>
          <w:szCs w:val="24"/>
        </w:rPr>
        <w:tab/>
      </w:r>
      <w:r w:rsidRPr="00AB54FD">
        <w:rPr>
          <w:rFonts w:ascii="GHEA Grapalat" w:hAnsi="GHEA Grapalat"/>
          <w:sz w:val="24"/>
          <w:szCs w:val="24"/>
        </w:rPr>
        <w:t>Если участник исправляет зафиксированное несоответствие в срок, установленный пунктом 8.</w:t>
      </w:r>
      <w:r w:rsidR="009F0AEC" w:rsidRPr="00AB54FD">
        <w:rPr>
          <w:rFonts w:ascii="GHEA Grapalat" w:hAnsi="GHEA Grapalat"/>
          <w:sz w:val="24"/>
          <w:szCs w:val="24"/>
        </w:rPr>
        <w:t>8</w:t>
      </w:r>
      <w:r w:rsidRPr="00AB54FD">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AB54FD">
        <w:rPr>
          <w:rFonts w:ascii="GHEA Grapalat" w:hAnsi="GHEA Grapalat"/>
          <w:sz w:val="24"/>
          <w:szCs w:val="24"/>
        </w:rPr>
        <w:t xml:space="preserve"> данного участника</w:t>
      </w:r>
      <w:r w:rsidRPr="00AB54FD">
        <w:rPr>
          <w:rFonts w:ascii="GHEA Grapalat" w:hAnsi="GHEA Grapalat"/>
          <w:sz w:val="24"/>
          <w:szCs w:val="24"/>
        </w:rPr>
        <w:t xml:space="preserve"> оценивается неуд</w:t>
      </w:r>
      <w:r w:rsidR="00A50C53" w:rsidRPr="00AB54FD">
        <w:rPr>
          <w:rFonts w:ascii="GHEA Grapalat" w:hAnsi="GHEA Grapalat"/>
          <w:sz w:val="24"/>
          <w:szCs w:val="24"/>
        </w:rPr>
        <w:t>овлетворительно и отклоняется</w:t>
      </w:r>
      <w:r w:rsidR="005D7FA6" w:rsidRPr="00AB54FD">
        <w:rPr>
          <w:rFonts w:ascii="GHEA Grapalat" w:hAnsi="GHEA Grapalat"/>
          <w:sz w:val="24"/>
          <w:szCs w:val="24"/>
        </w:rPr>
        <w:t>, а отобранным участником признается участник, занявший последующее место</w:t>
      </w:r>
      <w:r w:rsidR="00A50C53" w:rsidRPr="00AB54FD">
        <w:rPr>
          <w:rFonts w:ascii="GHEA Grapalat" w:hAnsi="GHEA Grapalat"/>
          <w:sz w:val="24"/>
          <w:szCs w:val="24"/>
        </w:rPr>
        <w:t>.</w:t>
      </w:r>
    </w:p>
    <w:p w:rsidR="00E46770" w:rsidRPr="00AB54F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B54FD">
        <w:rPr>
          <w:rFonts w:ascii="GHEA Grapalat" w:hAnsi="GHEA Grapalat"/>
          <w:sz w:val="24"/>
          <w:szCs w:val="24"/>
        </w:rPr>
        <w:t>8.1</w:t>
      </w:r>
      <w:r w:rsidR="006C7442" w:rsidRPr="00AB54FD">
        <w:rPr>
          <w:rFonts w:ascii="GHEA Grapalat" w:hAnsi="GHEA Grapalat"/>
          <w:sz w:val="24"/>
          <w:szCs w:val="24"/>
        </w:rPr>
        <w:t>0</w:t>
      </w:r>
      <w:r w:rsidRPr="00AB54FD">
        <w:rPr>
          <w:rFonts w:ascii="GHEA Grapalat" w:hAnsi="GHEA Grapalat"/>
          <w:sz w:val="24"/>
          <w:szCs w:val="24"/>
        </w:rPr>
        <w:t>.</w:t>
      </w:r>
      <w:r w:rsidR="00213830" w:rsidRPr="00AB54FD">
        <w:rPr>
          <w:rFonts w:ascii="GHEA Grapalat" w:hAnsi="GHEA Grapalat"/>
          <w:sz w:val="24"/>
          <w:szCs w:val="24"/>
        </w:rPr>
        <w:tab/>
      </w:r>
      <w:r w:rsidR="00E46770" w:rsidRPr="00AB54FD">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AB54FD" w:rsidDel="00A5199D">
        <w:rPr>
          <w:rFonts w:ascii="GHEA Grapalat" w:hAnsi="GHEA Grapalat"/>
          <w:sz w:val="24"/>
          <w:szCs w:val="24"/>
        </w:rPr>
        <w:t xml:space="preserve"> </w:t>
      </w:r>
      <w:r w:rsidR="00E46770" w:rsidRPr="00AB54FD">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Pr="00AB54F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B54FD">
        <w:rPr>
          <w:rFonts w:ascii="GHEA Grapalat" w:hAnsi="GHEA Grapalat"/>
          <w:sz w:val="24"/>
          <w:szCs w:val="24"/>
        </w:rPr>
        <w:t>8.1</w:t>
      </w:r>
      <w:r w:rsidR="00DA35A6" w:rsidRPr="00AB54FD">
        <w:rPr>
          <w:rFonts w:ascii="GHEA Grapalat" w:hAnsi="GHEA Grapalat"/>
          <w:sz w:val="24"/>
          <w:szCs w:val="24"/>
        </w:rPr>
        <w:t>1</w:t>
      </w:r>
      <w:r w:rsidR="004409B1" w:rsidRPr="00AB54FD">
        <w:rPr>
          <w:rFonts w:ascii="GHEA Grapalat" w:hAnsi="GHEA Grapalat"/>
          <w:sz w:val="24"/>
          <w:szCs w:val="24"/>
        </w:rPr>
        <w:t>.</w:t>
      </w:r>
      <w:r w:rsidR="004409B1" w:rsidRPr="00AB54FD">
        <w:rPr>
          <w:rFonts w:ascii="GHEA Grapalat" w:hAnsi="GHEA Grapalat"/>
          <w:sz w:val="24"/>
          <w:szCs w:val="24"/>
        </w:rPr>
        <w:tab/>
      </w:r>
      <w:r w:rsidRPr="00AB54FD">
        <w:rPr>
          <w:rFonts w:ascii="GHEA Grapalat" w:hAnsi="GHEA Grapalat"/>
          <w:sz w:val="24"/>
          <w:szCs w:val="24"/>
        </w:rPr>
        <w:t>После вскрытия</w:t>
      </w:r>
      <w:r w:rsidR="00895E05" w:rsidRPr="00AB54FD">
        <w:rPr>
          <w:rFonts w:ascii="GHEA Grapalat" w:hAnsi="GHEA Grapalat"/>
          <w:sz w:val="24"/>
          <w:szCs w:val="24"/>
        </w:rPr>
        <w:t xml:space="preserve"> и оценки</w:t>
      </w:r>
      <w:r w:rsidRPr="00AB54FD">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AB54FD">
        <w:rPr>
          <w:rFonts w:ascii="GHEA Grapalat" w:hAnsi="GHEA Grapalat"/>
          <w:sz w:val="24"/>
          <w:szCs w:val="24"/>
        </w:rPr>
        <w:t xml:space="preserve"> При этом в протоколе заседания комиссии подробно описываются несоответствия, </w:t>
      </w:r>
      <w:r w:rsidR="00895E05" w:rsidRPr="00AB54FD">
        <w:rPr>
          <w:rFonts w:ascii="GHEA Grapalat" w:hAnsi="GHEA Grapalat"/>
          <w:sz w:val="24"/>
          <w:szCs w:val="24"/>
        </w:rPr>
        <w:lastRenderedPageBreak/>
        <w:t>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B54FD">
        <w:rPr>
          <w:rFonts w:ascii="GHEA Grapalat" w:hAnsi="GHEA Grapalat"/>
          <w:sz w:val="24"/>
          <w:szCs w:val="24"/>
        </w:rPr>
        <w:t>.</w:t>
      </w:r>
    </w:p>
    <w:p w:rsidR="00E65F37" w:rsidRPr="00AB54F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B54FD">
        <w:rPr>
          <w:rFonts w:ascii="GHEA Grapalat" w:hAnsi="GHEA Grapalat"/>
          <w:sz w:val="24"/>
          <w:szCs w:val="24"/>
        </w:rPr>
        <w:t>8.1</w:t>
      </w:r>
      <w:r w:rsidR="00874C2B" w:rsidRPr="00AB54FD">
        <w:rPr>
          <w:rFonts w:ascii="GHEA Grapalat" w:hAnsi="GHEA Grapalat"/>
          <w:sz w:val="24"/>
          <w:szCs w:val="24"/>
        </w:rPr>
        <w:t>2</w:t>
      </w:r>
      <w:r w:rsidRPr="00AB54FD">
        <w:rPr>
          <w:rFonts w:ascii="GHEA Grapalat" w:hAnsi="GHEA Grapalat"/>
          <w:sz w:val="24"/>
          <w:szCs w:val="24"/>
        </w:rPr>
        <w:t>.Не позднее чем на следующий рабочий день после завершения заседания по вскрытию</w:t>
      </w:r>
      <w:r w:rsidR="001E4A24" w:rsidRPr="00AB54FD">
        <w:rPr>
          <w:rFonts w:ascii="GHEA Grapalat" w:hAnsi="GHEA Grapalat"/>
          <w:sz w:val="24"/>
          <w:szCs w:val="24"/>
        </w:rPr>
        <w:t xml:space="preserve"> и оценке</w:t>
      </w:r>
      <w:r w:rsidRPr="00AB54FD">
        <w:rPr>
          <w:rFonts w:ascii="GHEA Grapalat" w:hAnsi="GHEA Grapalat"/>
          <w:sz w:val="24"/>
          <w:szCs w:val="24"/>
        </w:rPr>
        <w:t xml:space="preserve"> заявок секретарь комиссии: </w:t>
      </w:r>
    </w:p>
    <w:p w:rsidR="00A24827" w:rsidRPr="00AB54FD"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1)</w:t>
      </w:r>
      <w:r w:rsidR="00DC64B5" w:rsidRPr="00AB54FD">
        <w:rPr>
          <w:rFonts w:ascii="GHEA Grapalat" w:hAnsi="GHEA Grapalat"/>
          <w:sz w:val="24"/>
          <w:szCs w:val="24"/>
        </w:rPr>
        <w:tab/>
      </w:r>
      <w:r w:rsidRPr="00AB54FD">
        <w:rPr>
          <w:rFonts w:ascii="GHEA Grapalat" w:hAnsi="GHEA Grapalat"/>
          <w:sz w:val="24"/>
          <w:szCs w:val="24"/>
        </w:rPr>
        <w:t>опубликовывает в бюллетене воспроизведенный (отсканированный) с</w:t>
      </w:r>
      <w:r w:rsidR="00DC64B5" w:rsidRPr="00AB54FD">
        <w:rPr>
          <w:rFonts w:ascii="Courier New" w:hAnsi="Courier New" w:cs="Courier New"/>
          <w:sz w:val="24"/>
          <w:szCs w:val="24"/>
          <w:lang w:val="en-US"/>
        </w:rPr>
        <w:t> </w:t>
      </w:r>
      <w:r w:rsidRPr="00AB54FD">
        <w:rPr>
          <w:rFonts w:ascii="GHEA Grapalat" w:hAnsi="GHEA Grapalat"/>
          <w:sz w:val="24"/>
          <w:szCs w:val="24"/>
        </w:rPr>
        <w:t>оригинала вариант протокола заседания по вскрытию</w:t>
      </w:r>
      <w:r w:rsidR="00987FFB" w:rsidRPr="00AB54FD">
        <w:rPr>
          <w:rFonts w:ascii="GHEA Grapalat" w:hAnsi="GHEA Grapalat"/>
          <w:sz w:val="24"/>
          <w:szCs w:val="24"/>
        </w:rPr>
        <w:t xml:space="preserve"> и оценке</w:t>
      </w:r>
      <w:r w:rsidRPr="00AB54FD">
        <w:rPr>
          <w:rFonts w:ascii="GHEA Grapalat" w:hAnsi="GHEA Grapalat"/>
          <w:sz w:val="24"/>
          <w:szCs w:val="24"/>
        </w:rPr>
        <w:t xml:space="preserve"> заявок</w:t>
      </w:r>
      <w:r w:rsidR="001E4A24" w:rsidRPr="00AB54FD">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B54FD">
        <w:t xml:space="preserve"> </w:t>
      </w:r>
      <w:r w:rsidR="001E4A24" w:rsidRPr="00AB54FD">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AB54FD"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AB54FD">
        <w:rPr>
          <w:rFonts w:ascii="GHEA Grapalat" w:hAnsi="GHEA Grapalat"/>
          <w:sz w:val="24"/>
          <w:szCs w:val="24"/>
        </w:rPr>
        <w:t>2)</w:t>
      </w:r>
      <w:r w:rsidR="00DC64B5" w:rsidRPr="00AB54FD">
        <w:rPr>
          <w:rFonts w:ascii="GHEA Grapalat" w:hAnsi="GHEA Grapalat"/>
          <w:sz w:val="24"/>
          <w:szCs w:val="24"/>
        </w:rPr>
        <w:tab/>
      </w:r>
      <w:r w:rsidRPr="00AB54FD">
        <w:rPr>
          <w:rFonts w:ascii="GHEA Grapalat" w:hAnsi="GHEA Grapalat"/>
          <w:sz w:val="24"/>
          <w:szCs w:val="24"/>
        </w:rPr>
        <w:t>опубликовывает в бюллетене воспроизведенные (отсканированные) с</w:t>
      </w:r>
      <w:r w:rsidR="00DC64B5" w:rsidRPr="00AB54FD">
        <w:rPr>
          <w:rFonts w:ascii="Courier New" w:hAnsi="Courier New" w:cs="Courier New"/>
          <w:sz w:val="24"/>
          <w:szCs w:val="24"/>
          <w:lang w:val="en-US"/>
        </w:rPr>
        <w:t> </w:t>
      </w:r>
      <w:r w:rsidRPr="00AB54FD">
        <w:rPr>
          <w:rFonts w:ascii="GHEA Grapalat" w:hAnsi="GHEA Grapalat"/>
          <w:sz w:val="24"/>
          <w:szCs w:val="24"/>
        </w:rPr>
        <w:t>подписанных им и присутствующими на заседании по вскрытию</w:t>
      </w:r>
      <w:r w:rsidR="00BB2C46" w:rsidRPr="00AB54FD">
        <w:rPr>
          <w:rFonts w:ascii="GHEA Grapalat" w:hAnsi="GHEA Grapalat"/>
          <w:sz w:val="24"/>
          <w:szCs w:val="24"/>
        </w:rPr>
        <w:t xml:space="preserve"> и оценке</w:t>
      </w:r>
      <w:r w:rsidRPr="00AB54FD">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B54FD">
        <w:rPr>
          <w:rFonts w:ascii="GHEA Grapalat" w:hAnsi="GHEA Grapalat"/>
          <w:sz w:val="24"/>
          <w:szCs w:val="24"/>
        </w:rPr>
        <w:t xml:space="preserve"> и оценке</w:t>
      </w:r>
      <w:r w:rsidRPr="00AB54FD">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AB54FD" w:rsidRDefault="008769B4" w:rsidP="00B46D58">
      <w:pPr>
        <w:widowControl w:val="0"/>
        <w:tabs>
          <w:tab w:val="left" w:pos="1276"/>
        </w:tabs>
        <w:spacing w:after="160"/>
        <w:ind w:firstLine="567"/>
        <w:jc w:val="both"/>
        <w:rPr>
          <w:rFonts w:ascii="GHEA Grapalat" w:hAnsi="GHEA Grapalat"/>
        </w:rPr>
      </w:pPr>
      <w:r w:rsidRPr="00AB54FD">
        <w:rPr>
          <w:rFonts w:ascii="GHEA Grapalat" w:hAnsi="GHEA Grapalat"/>
        </w:rPr>
        <w:t>8.</w:t>
      </w:r>
      <w:r w:rsidR="005B6DCF" w:rsidRPr="00AB54FD">
        <w:rPr>
          <w:rFonts w:ascii="GHEA Grapalat" w:hAnsi="GHEA Grapalat"/>
          <w:lang w:val="hy-AM"/>
        </w:rPr>
        <w:t>1</w:t>
      </w:r>
      <w:r w:rsidR="00937687" w:rsidRPr="00AB54FD">
        <w:rPr>
          <w:rFonts w:ascii="GHEA Grapalat" w:hAnsi="GHEA Grapalat"/>
        </w:rPr>
        <w:t>3</w:t>
      </w:r>
      <w:r w:rsidR="00493CC7" w:rsidRPr="00AB54FD">
        <w:rPr>
          <w:rFonts w:ascii="GHEA Grapalat" w:hAnsi="GHEA Grapalat"/>
        </w:rPr>
        <w:t>.</w:t>
      </w:r>
      <w:r w:rsidR="00493CC7" w:rsidRPr="00AB54FD">
        <w:rPr>
          <w:rFonts w:ascii="GHEA Grapalat" w:hAnsi="GHEA Grapalat"/>
        </w:rPr>
        <w:tab/>
      </w:r>
      <w:r w:rsidR="00BD06DB" w:rsidRPr="00AB54FD">
        <w:rPr>
          <w:rFonts w:ascii="GHEA Grapalat" w:hAnsi="GHEA Grapalat"/>
        </w:rPr>
        <w:t xml:space="preserve">В случае выявления </w:t>
      </w:r>
      <w:r w:rsidR="00BD06DB" w:rsidRPr="00AB54FD">
        <w:rPr>
          <w:rFonts w:ascii="GHEA Grapalat" w:hAnsi="GHEA Grapalat"/>
          <w:color w:val="000000" w:themeColor="text1"/>
        </w:rPr>
        <w:t xml:space="preserve">оснований, предусмотренных пунктом 6 части 1 статьи 6 Закона, </w:t>
      </w:r>
      <w:r w:rsidR="00BD06DB" w:rsidRPr="00AB54FD">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AB54FD">
        <w:rPr>
          <w:rFonts w:ascii="GHEA Grapalat" w:hAnsi="GHEA Grapalat"/>
        </w:rPr>
        <w:t>.</w:t>
      </w:r>
      <w:r w:rsidR="00004B08" w:rsidRPr="00AB54FD">
        <w:rPr>
          <w:rFonts w:ascii="GHEA Grapalat" w:hAnsi="GHEA Grapalat"/>
        </w:rPr>
        <w:t xml:space="preserve"> </w:t>
      </w:r>
      <w:r w:rsidR="006B5281" w:rsidRPr="00AB54FD">
        <w:rPr>
          <w:rFonts w:ascii="GHEA Grapalat" w:hAnsi="GHEA Grapalat"/>
        </w:rPr>
        <w:t>Мотивированное решение руководителя заказчика уполномоченный орган публикует в бюллетене</w:t>
      </w:r>
      <w:r w:rsidR="00607FB0" w:rsidRPr="00AB54FD">
        <w:rPr>
          <w:rFonts w:ascii="GHEA Grapalat" w:hAnsi="GHEA Grapalat"/>
        </w:rPr>
        <w:t xml:space="preserve"> в течение пяти рабочих дней, </w:t>
      </w:r>
      <w:r w:rsidR="00607FB0" w:rsidRPr="00AB54FD">
        <w:rPr>
          <w:rStyle w:val="ezkurwreuab5ozgtqnkl"/>
          <w:rFonts w:ascii="GHEA Grapalat" w:hAnsi="GHEA Grapalat"/>
        </w:rPr>
        <w:t>следующих</w:t>
      </w:r>
      <w:r w:rsidR="00607FB0" w:rsidRPr="00AB54FD">
        <w:rPr>
          <w:rFonts w:ascii="GHEA Grapalat" w:hAnsi="GHEA Grapalat"/>
        </w:rPr>
        <w:t xml:space="preserve"> </w:t>
      </w:r>
      <w:r w:rsidR="00607FB0" w:rsidRPr="00AB54FD">
        <w:rPr>
          <w:rStyle w:val="ezkurwreuab5ozgtqnkl"/>
          <w:rFonts w:ascii="GHEA Grapalat" w:hAnsi="GHEA Grapalat"/>
        </w:rPr>
        <w:t>за днем</w:t>
      </w:r>
      <w:r w:rsidR="00607FB0" w:rsidRPr="00AB54FD">
        <w:rPr>
          <w:rFonts w:ascii="GHEA Grapalat" w:hAnsi="GHEA Grapalat"/>
        </w:rPr>
        <w:t xml:space="preserve"> </w:t>
      </w:r>
      <w:r w:rsidR="00607FB0" w:rsidRPr="00AB54FD">
        <w:rPr>
          <w:rStyle w:val="ezkurwreuab5ozgtqnkl"/>
          <w:rFonts w:ascii="GHEA Grapalat" w:hAnsi="GHEA Grapalat"/>
        </w:rPr>
        <w:t>получения</w:t>
      </w:r>
      <w:r w:rsidR="00607FB0" w:rsidRPr="00AB54FD">
        <w:rPr>
          <w:rFonts w:ascii="GHEA Grapalat" w:hAnsi="GHEA Grapalat"/>
        </w:rPr>
        <w:t xml:space="preserve"> </w:t>
      </w:r>
      <w:r w:rsidR="00607FB0" w:rsidRPr="00AB54FD">
        <w:rPr>
          <w:rStyle w:val="ezkurwreuab5ozgtqnkl"/>
          <w:rFonts w:ascii="GHEA Grapalat" w:hAnsi="GHEA Grapalat"/>
        </w:rPr>
        <w:t>решения</w:t>
      </w:r>
      <w:r w:rsidR="00BD06DB" w:rsidRPr="00AB54FD">
        <w:rPr>
          <w:rFonts w:ascii="GHEA Grapalat" w:hAnsi="GHEA Grapalat"/>
        </w:rPr>
        <w:t>.</w:t>
      </w:r>
      <w:r w:rsidR="00BD06DB" w:rsidRPr="00AB54FD">
        <w:t xml:space="preserve"> </w:t>
      </w:r>
      <w:r w:rsidR="00BD06DB" w:rsidRPr="00AB54FD">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AB54FD">
        <w:t xml:space="preserve"> </w:t>
      </w:r>
      <w:r w:rsidR="00BD06DB" w:rsidRPr="00AB54FD">
        <w:rPr>
          <w:rFonts w:ascii="GHEA Grapalat" w:hAnsi="GHEA Grapalat"/>
        </w:rPr>
        <w:t>если по результатам судебного разбирательства возможность исполнения решения не исчезла.</w:t>
      </w:r>
    </w:p>
    <w:p w:rsidR="006D55DC" w:rsidRPr="00AB54FD" w:rsidRDefault="00392E38" w:rsidP="006D55DC">
      <w:pPr>
        <w:widowControl w:val="0"/>
        <w:tabs>
          <w:tab w:val="left" w:pos="1276"/>
        </w:tabs>
        <w:rPr>
          <w:rFonts w:ascii="GHEA Grapalat" w:hAnsi="GHEA Grapalat"/>
        </w:rPr>
      </w:pPr>
      <w:r w:rsidRPr="00AB54FD">
        <w:rPr>
          <w:rFonts w:ascii="GHEA Grapalat" w:hAnsi="GHEA Grapalat"/>
        </w:rPr>
        <w:t>Е</w:t>
      </w:r>
      <w:r w:rsidR="006D55DC" w:rsidRPr="00AB54FD">
        <w:rPr>
          <w:rFonts w:ascii="GHEA Grapalat" w:hAnsi="GHEA Grapalat"/>
        </w:rPr>
        <w:t>сли:</w:t>
      </w:r>
    </w:p>
    <w:p w:rsidR="006D55DC" w:rsidRPr="00AB54FD" w:rsidRDefault="006D55DC" w:rsidP="006D55DC">
      <w:pPr>
        <w:pStyle w:val="ListParagraph"/>
        <w:widowControl w:val="0"/>
        <w:numPr>
          <w:ilvl w:val="0"/>
          <w:numId w:val="31"/>
        </w:numPr>
        <w:ind w:left="0" w:firstLine="284"/>
        <w:contextualSpacing/>
        <w:jc w:val="both"/>
        <w:rPr>
          <w:rFonts w:ascii="GHEA Grapalat" w:hAnsi="GHEA Grapalat"/>
        </w:rPr>
      </w:pPr>
      <w:r w:rsidRPr="00AB54FD">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AB54FD" w:rsidRDefault="006D55DC" w:rsidP="006D55DC">
      <w:pPr>
        <w:pStyle w:val="ListParagraph"/>
        <w:widowControl w:val="0"/>
        <w:numPr>
          <w:ilvl w:val="0"/>
          <w:numId w:val="31"/>
        </w:numPr>
        <w:ind w:left="0" w:firstLine="284"/>
        <w:contextualSpacing/>
        <w:jc w:val="both"/>
        <w:rPr>
          <w:rFonts w:ascii="GHEA Grapalat" w:hAnsi="GHEA Grapalat"/>
        </w:rPr>
      </w:pPr>
      <w:r w:rsidRPr="00AB54FD">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AB54FD">
        <w:rPr>
          <w:rFonts w:ascii="GHEA Grapalat" w:hAnsi="GHEA Grapalat"/>
        </w:rPr>
        <w:t>была осуществлена</w:t>
      </w:r>
      <w:r w:rsidRPr="00AB54FD">
        <w:rPr>
          <w:rFonts w:ascii="GHEA Grapalat" w:hAnsi="GHEA Grapalat"/>
        </w:rPr>
        <w:t xml:space="preserve"> по истечении срока представления решения уполномоченному органу, но не позднее </w:t>
      </w:r>
      <w:r w:rsidR="00004B08" w:rsidRPr="00AB54FD">
        <w:rPr>
          <w:rFonts w:ascii="GHEA Grapalat" w:hAnsi="GHEA Grapalat"/>
        </w:rPr>
        <w:t xml:space="preserve">истечения </w:t>
      </w:r>
      <w:r w:rsidR="00450017" w:rsidRPr="00AB54FD">
        <w:rPr>
          <w:rFonts w:ascii="GHEA Grapalat" w:hAnsi="GHEA Grapalat"/>
        </w:rPr>
        <w:t xml:space="preserve">сорокодневного срока, </w:t>
      </w:r>
      <w:r w:rsidR="00004B08" w:rsidRPr="00AB54FD">
        <w:rPr>
          <w:rFonts w:ascii="GHEA Grapalat" w:hAnsi="GHEA Grapalat"/>
        </w:rPr>
        <w:t>установленн</w:t>
      </w:r>
      <w:r w:rsidR="00450017" w:rsidRPr="00AB54FD">
        <w:rPr>
          <w:rFonts w:ascii="GHEA Grapalat" w:hAnsi="GHEA Grapalat"/>
        </w:rPr>
        <w:t>ого</w:t>
      </w:r>
      <w:r w:rsidR="00004B08" w:rsidRPr="00AB54FD">
        <w:rPr>
          <w:rFonts w:ascii="GHEA Grapalat" w:hAnsi="GHEA Grapalat"/>
        </w:rPr>
        <w:t xml:space="preserve"> для включения </w:t>
      </w:r>
      <w:r w:rsidR="00450017" w:rsidRPr="00AB54FD">
        <w:rPr>
          <w:rFonts w:ascii="GHEA Grapalat" w:hAnsi="GHEA Grapalat"/>
        </w:rPr>
        <w:t xml:space="preserve">уполномоченным органом </w:t>
      </w:r>
      <w:r w:rsidR="00004B08" w:rsidRPr="00AB54FD">
        <w:rPr>
          <w:rFonts w:ascii="GHEA Grapalat" w:hAnsi="GHEA Grapalat"/>
        </w:rPr>
        <w:t xml:space="preserve">участника </w:t>
      </w:r>
      <w:r w:rsidRPr="00AB54FD">
        <w:rPr>
          <w:rFonts w:ascii="GHEA Grapalat" w:hAnsi="GHEA Grapalat"/>
        </w:rPr>
        <w:t xml:space="preserve">в список, </w:t>
      </w:r>
      <w:r w:rsidR="00B12D3C" w:rsidRPr="00AB54FD">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B54FD">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Pr="00AB54FD" w:rsidRDefault="00C61E94" w:rsidP="00B46D58">
      <w:pPr>
        <w:widowControl w:val="0"/>
        <w:tabs>
          <w:tab w:val="left" w:pos="1276"/>
        </w:tabs>
        <w:spacing w:after="160"/>
        <w:ind w:firstLine="567"/>
        <w:jc w:val="both"/>
        <w:rPr>
          <w:rFonts w:ascii="GHEA Grapalat" w:hAnsi="GHEA Grapalat" w:cs="Sylfaen"/>
        </w:rPr>
      </w:pPr>
      <w:r w:rsidRPr="00AB54FD">
        <w:rPr>
          <w:rFonts w:ascii="GHEA Grapalat" w:hAnsi="GHEA Grapalat" w:cs="Sylfaen"/>
        </w:rPr>
        <w:t xml:space="preserve">     </w:t>
      </w:r>
      <w:r w:rsidRPr="00AB54FD">
        <w:rPr>
          <w:rFonts w:ascii="GHEA Grapalat" w:hAnsi="GHEA Grapalat" w:cs="Sylfaen" w:hint="eastAsia"/>
        </w:rPr>
        <w:t>При</w:t>
      </w:r>
      <w:r w:rsidRPr="00AB54FD">
        <w:rPr>
          <w:rFonts w:ascii="GHEA Grapalat" w:hAnsi="GHEA Grapalat" w:cs="Sylfaen"/>
        </w:rPr>
        <w:t xml:space="preserve"> </w:t>
      </w:r>
      <w:r w:rsidRPr="00AB54FD">
        <w:rPr>
          <w:rFonts w:ascii="GHEA Grapalat" w:hAnsi="GHEA Grapalat" w:cs="Sylfaen" w:hint="eastAsia"/>
        </w:rPr>
        <w:t>этом</w:t>
      </w:r>
      <w:r w:rsidR="000C0CD9" w:rsidRPr="00AB54FD">
        <w:rPr>
          <w:rFonts w:ascii="GHEA Grapalat" w:hAnsi="GHEA Grapalat" w:cs="Sylfaen"/>
        </w:rPr>
        <w:t>:</w:t>
      </w:r>
    </w:p>
    <w:p w:rsidR="006D55DC" w:rsidRPr="00AB54FD" w:rsidRDefault="000C0CD9" w:rsidP="00B46D58">
      <w:pPr>
        <w:widowControl w:val="0"/>
        <w:tabs>
          <w:tab w:val="left" w:pos="1276"/>
        </w:tabs>
        <w:spacing w:after="160"/>
        <w:ind w:firstLine="567"/>
        <w:jc w:val="both"/>
        <w:rPr>
          <w:rFonts w:ascii="GHEA Grapalat" w:hAnsi="GHEA Grapalat" w:cs="Sylfaen"/>
        </w:rPr>
      </w:pPr>
      <w:r w:rsidRPr="00AB54FD">
        <w:rPr>
          <w:rFonts w:ascii="GHEA Grapalat" w:hAnsi="GHEA Grapalat" w:cs="Sylfaen"/>
        </w:rPr>
        <w:t>-</w:t>
      </w:r>
      <w:r w:rsidR="00C61E94" w:rsidRPr="00AB54FD">
        <w:rPr>
          <w:rFonts w:ascii="GHEA Grapalat" w:hAnsi="GHEA Grapalat" w:cs="Sylfaen"/>
        </w:rPr>
        <w:t xml:space="preserve"> </w:t>
      </w:r>
      <w:r w:rsidR="00C61E94" w:rsidRPr="00AB54FD">
        <w:rPr>
          <w:rFonts w:ascii="GHEA Grapalat" w:hAnsi="GHEA Grapalat" w:cs="Sylfaen" w:hint="eastAsia"/>
        </w:rPr>
        <w:t>если</w:t>
      </w:r>
      <w:r w:rsidR="00C61E94" w:rsidRPr="00AB54FD">
        <w:rPr>
          <w:rFonts w:ascii="GHEA Grapalat" w:hAnsi="GHEA Grapalat" w:cs="Sylfaen"/>
        </w:rPr>
        <w:t xml:space="preserve"> </w:t>
      </w:r>
      <w:r w:rsidR="00C61E94" w:rsidRPr="00AB54FD">
        <w:rPr>
          <w:rFonts w:ascii="GHEA Grapalat" w:hAnsi="GHEA Grapalat" w:cs="Sylfaen" w:hint="eastAsia"/>
        </w:rPr>
        <w:t>заявление</w:t>
      </w:r>
      <w:r w:rsidR="00C61E94" w:rsidRPr="00AB54FD">
        <w:rPr>
          <w:rFonts w:ascii="GHEA Grapalat" w:hAnsi="GHEA Grapalat" w:cs="Sylfaen"/>
        </w:rPr>
        <w:t>-</w:t>
      </w:r>
      <w:r w:rsidR="00C61E94" w:rsidRPr="00AB54FD">
        <w:rPr>
          <w:rFonts w:ascii="GHEA Grapalat" w:hAnsi="GHEA Grapalat" w:cs="Sylfaen" w:hint="eastAsia"/>
        </w:rPr>
        <w:t>объявление</w:t>
      </w:r>
      <w:r w:rsidR="00C61E94" w:rsidRPr="00AB54FD">
        <w:rPr>
          <w:rFonts w:ascii="GHEA Grapalat" w:hAnsi="GHEA Grapalat" w:cs="Sylfaen"/>
        </w:rPr>
        <w:t xml:space="preserve"> </w:t>
      </w:r>
      <w:r w:rsidR="00C61E94" w:rsidRPr="00AB54FD">
        <w:rPr>
          <w:rFonts w:ascii="GHEA Grapalat" w:hAnsi="GHEA Grapalat" w:cs="Sylfaen" w:hint="eastAsia"/>
        </w:rPr>
        <w:t>о</w:t>
      </w:r>
      <w:r w:rsidR="00C61E94" w:rsidRPr="00AB54FD">
        <w:rPr>
          <w:rFonts w:ascii="GHEA Grapalat" w:hAnsi="GHEA Grapalat" w:cs="Sylfaen"/>
        </w:rPr>
        <w:t xml:space="preserve"> </w:t>
      </w:r>
      <w:r w:rsidR="00C61E94" w:rsidRPr="00AB54FD">
        <w:rPr>
          <w:rFonts w:ascii="GHEA Grapalat" w:hAnsi="GHEA Grapalat" w:cs="Sylfaen" w:hint="eastAsia"/>
        </w:rPr>
        <w:t>праве</w:t>
      </w:r>
      <w:r w:rsidR="00C61E94" w:rsidRPr="00AB54FD">
        <w:rPr>
          <w:rFonts w:ascii="GHEA Grapalat" w:hAnsi="GHEA Grapalat" w:cs="Sylfaen"/>
        </w:rPr>
        <w:t xml:space="preserve"> </w:t>
      </w:r>
      <w:r w:rsidR="00C61E94" w:rsidRPr="00AB54FD">
        <w:rPr>
          <w:rFonts w:ascii="GHEA Grapalat" w:hAnsi="GHEA Grapalat" w:cs="Sylfaen" w:hint="eastAsia"/>
        </w:rPr>
        <w:t>на</w:t>
      </w:r>
      <w:r w:rsidR="00C61E94" w:rsidRPr="00AB54FD">
        <w:rPr>
          <w:rFonts w:ascii="GHEA Grapalat" w:hAnsi="GHEA Grapalat" w:cs="Sylfaen"/>
        </w:rPr>
        <w:t xml:space="preserve"> </w:t>
      </w:r>
      <w:r w:rsidR="00C61E94" w:rsidRPr="00AB54FD">
        <w:rPr>
          <w:rFonts w:ascii="GHEA Grapalat" w:hAnsi="GHEA Grapalat" w:cs="Sylfaen" w:hint="eastAsia"/>
        </w:rPr>
        <w:t>участие</w:t>
      </w:r>
      <w:r w:rsidR="00C61E94" w:rsidRPr="00AB54FD">
        <w:rPr>
          <w:rFonts w:ascii="GHEA Grapalat" w:hAnsi="GHEA Grapalat" w:cs="Sylfaen"/>
        </w:rPr>
        <w:t xml:space="preserve"> </w:t>
      </w:r>
      <w:r w:rsidR="00C61E94" w:rsidRPr="00AB54FD">
        <w:rPr>
          <w:rFonts w:ascii="GHEA Grapalat" w:hAnsi="GHEA Grapalat" w:cs="Sylfaen" w:hint="eastAsia"/>
        </w:rPr>
        <w:t>в</w:t>
      </w:r>
      <w:r w:rsidR="00C61E94" w:rsidRPr="00AB54FD">
        <w:rPr>
          <w:rFonts w:ascii="GHEA Grapalat" w:hAnsi="GHEA Grapalat" w:cs="Sylfaen"/>
        </w:rPr>
        <w:t xml:space="preserve"> </w:t>
      </w:r>
      <w:r w:rsidR="00C61E94" w:rsidRPr="00AB54FD">
        <w:rPr>
          <w:rFonts w:ascii="GHEA Grapalat" w:hAnsi="GHEA Grapalat" w:cs="Sylfaen" w:hint="eastAsia"/>
        </w:rPr>
        <w:t>закупках</w:t>
      </w:r>
      <w:r w:rsidR="00C61E94" w:rsidRPr="00AB54FD">
        <w:rPr>
          <w:rFonts w:ascii="GHEA Grapalat" w:hAnsi="GHEA Grapalat" w:cs="Sylfaen"/>
        </w:rPr>
        <w:t xml:space="preserve"> </w:t>
      </w:r>
      <w:r w:rsidR="00C61E94" w:rsidRPr="00AB54FD">
        <w:rPr>
          <w:rFonts w:ascii="GHEA Grapalat" w:hAnsi="GHEA Grapalat" w:cs="Sylfaen" w:hint="eastAsia"/>
        </w:rPr>
        <w:t>участника</w:t>
      </w:r>
      <w:r w:rsidR="00C61E94" w:rsidRPr="00AB54FD">
        <w:rPr>
          <w:rFonts w:ascii="GHEA Grapalat" w:hAnsi="GHEA Grapalat" w:cs="Sylfaen"/>
        </w:rPr>
        <w:t xml:space="preserve"> </w:t>
      </w:r>
      <w:r w:rsidR="00C61E94" w:rsidRPr="00AB54FD">
        <w:rPr>
          <w:rFonts w:ascii="GHEA Grapalat" w:hAnsi="GHEA Grapalat" w:cs="Sylfaen" w:hint="eastAsia"/>
        </w:rPr>
        <w:t>квалифицируется</w:t>
      </w:r>
      <w:r w:rsidR="00C61E94" w:rsidRPr="00AB54FD">
        <w:rPr>
          <w:rFonts w:ascii="GHEA Grapalat" w:hAnsi="GHEA Grapalat" w:cs="Sylfaen"/>
        </w:rPr>
        <w:t xml:space="preserve"> </w:t>
      </w:r>
      <w:r w:rsidR="00C61E94" w:rsidRPr="00AB54FD">
        <w:rPr>
          <w:rFonts w:ascii="GHEA Grapalat" w:hAnsi="GHEA Grapalat" w:cs="Sylfaen" w:hint="eastAsia"/>
        </w:rPr>
        <w:t>как</w:t>
      </w:r>
      <w:r w:rsidR="00C61E94" w:rsidRPr="00AB54FD">
        <w:rPr>
          <w:rFonts w:ascii="GHEA Grapalat" w:hAnsi="GHEA Grapalat" w:cs="Sylfaen"/>
        </w:rPr>
        <w:t xml:space="preserve"> </w:t>
      </w:r>
      <w:r w:rsidR="00C61E94" w:rsidRPr="00AB54FD">
        <w:rPr>
          <w:rFonts w:ascii="GHEA Grapalat" w:hAnsi="GHEA Grapalat" w:cs="Sylfaen" w:hint="eastAsia"/>
        </w:rPr>
        <w:t>несоответствующее</w:t>
      </w:r>
      <w:r w:rsidR="00C61E94" w:rsidRPr="00AB54FD">
        <w:rPr>
          <w:rFonts w:ascii="GHEA Grapalat" w:hAnsi="GHEA Grapalat" w:cs="Sylfaen"/>
        </w:rPr>
        <w:t xml:space="preserve"> </w:t>
      </w:r>
      <w:r w:rsidR="00C61E94" w:rsidRPr="00AB54FD">
        <w:rPr>
          <w:rFonts w:ascii="GHEA Grapalat" w:hAnsi="GHEA Grapalat" w:cs="Sylfaen" w:hint="eastAsia"/>
        </w:rPr>
        <w:t>действительности</w:t>
      </w:r>
      <w:r w:rsidR="00C61E94" w:rsidRPr="00AB54FD">
        <w:rPr>
          <w:rFonts w:ascii="GHEA Grapalat" w:hAnsi="GHEA Grapalat" w:cs="Sylfaen"/>
        </w:rPr>
        <w:t xml:space="preserve"> </w:t>
      </w:r>
      <w:r w:rsidR="00C61E94" w:rsidRPr="00AB54FD">
        <w:rPr>
          <w:rFonts w:ascii="GHEA Grapalat" w:hAnsi="GHEA Grapalat" w:cs="Sylfaen" w:hint="eastAsia"/>
        </w:rPr>
        <w:t>или</w:t>
      </w:r>
      <w:r w:rsidR="00C61E94" w:rsidRPr="00AB54FD">
        <w:rPr>
          <w:rFonts w:ascii="GHEA Grapalat" w:hAnsi="GHEA Grapalat" w:cs="Sylfaen"/>
        </w:rPr>
        <w:t xml:space="preserve"> </w:t>
      </w:r>
      <w:r w:rsidR="00C61E94" w:rsidRPr="00AB54FD">
        <w:rPr>
          <w:rFonts w:ascii="GHEA Grapalat" w:hAnsi="GHEA Grapalat" w:cs="Sylfaen" w:hint="eastAsia"/>
        </w:rPr>
        <w:t>участник</w:t>
      </w:r>
      <w:r w:rsidR="00C61E94" w:rsidRPr="00AB54FD">
        <w:rPr>
          <w:rFonts w:ascii="GHEA Grapalat" w:hAnsi="GHEA Grapalat" w:cs="Sylfaen"/>
        </w:rPr>
        <w:t xml:space="preserve"> </w:t>
      </w:r>
      <w:r w:rsidR="00C61E94" w:rsidRPr="00AB54FD">
        <w:rPr>
          <w:rFonts w:ascii="GHEA Grapalat" w:hAnsi="GHEA Grapalat" w:cs="Sylfaen" w:hint="eastAsia"/>
        </w:rPr>
        <w:t>не</w:t>
      </w:r>
      <w:r w:rsidR="00C61E94" w:rsidRPr="00AB54FD">
        <w:rPr>
          <w:rFonts w:ascii="GHEA Grapalat" w:hAnsi="GHEA Grapalat" w:cs="Sylfaen"/>
        </w:rPr>
        <w:t xml:space="preserve"> </w:t>
      </w:r>
      <w:r w:rsidR="00C61E94" w:rsidRPr="00AB54FD">
        <w:rPr>
          <w:rFonts w:ascii="GHEA Grapalat" w:hAnsi="GHEA Grapalat" w:cs="Sylfaen" w:hint="eastAsia"/>
        </w:rPr>
        <w:t>представляет</w:t>
      </w:r>
      <w:r w:rsidR="00C61E94" w:rsidRPr="00AB54FD">
        <w:rPr>
          <w:rFonts w:ascii="GHEA Grapalat" w:hAnsi="GHEA Grapalat" w:cs="Sylfaen"/>
        </w:rPr>
        <w:t xml:space="preserve"> </w:t>
      </w:r>
      <w:r w:rsidR="00C61E94" w:rsidRPr="00AB54FD">
        <w:rPr>
          <w:rFonts w:ascii="GHEA Grapalat" w:hAnsi="GHEA Grapalat" w:cs="Sylfaen" w:hint="eastAsia"/>
        </w:rPr>
        <w:t>предусмотренные</w:t>
      </w:r>
      <w:r w:rsidR="00C61E94" w:rsidRPr="00AB54FD">
        <w:rPr>
          <w:rFonts w:ascii="GHEA Grapalat" w:hAnsi="GHEA Grapalat" w:cs="Sylfaen"/>
        </w:rPr>
        <w:t xml:space="preserve"> </w:t>
      </w:r>
      <w:r w:rsidR="00C61E94" w:rsidRPr="00AB54FD">
        <w:rPr>
          <w:rFonts w:ascii="GHEA Grapalat" w:hAnsi="GHEA Grapalat" w:cs="Sylfaen" w:hint="eastAsia"/>
        </w:rPr>
        <w:t>приглашением</w:t>
      </w:r>
      <w:r w:rsidR="00C61E94" w:rsidRPr="00AB54FD">
        <w:rPr>
          <w:rFonts w:ascii="GHEA Grapalat" w:hAnsi="GHEA Grapalat" w:cs="Sylfaen"/>
        </w:rPr>
        <w:t xml:space="preserve"> </w:t>
      </w:r>
      <w:r w:rsidR="00C61E94" w:rsidRPr="00AB54FD">
        <w:rPr>
          <w:rFonts w:ascii="GHEA Grapalat" w:hAnsi="GHEA Grapalat" w:cs="Sylfaen" w:hint="eastAsia"/>
        </w:rPr>
        <w:t>документы</w:t>
      </w:r>
      <w:r w:rsidR="00C61E94" w:rsidRPr="00AB54FD">
        <w:rPr>
          <w:rFonts w:ascii="GHEA Grapalat" w:hAnsi="GHEA Grapalat" w:cs="Sylfaen"/>
        </w:rPr>
        <w:t xml:space="preserve">  </w:t>
      </w:r>
      <w:r w:rsidR="00C61E94" w:rsidRPr="00AB54FD">
        <w:rPr>
          <w:rFonts w:ascii="GHEA Grapalat" w:hAnsi="GHEA Grapalat" w:cs="Sylfaen" w:hint="eastAsia"/>
        </w:rPr>
        <w:t>в</w:t>
      </w:r>
      <w:r w:rsidR="00C61E94" w:rsidRPr="00AB54FD">
        <w:rPr>
          <w:rFonts w:ascii="GHEA Grapalat" w:hAnsi="GHEA Grapalat" w:cs="Sylfaen"/>
        </w:rPr>
        <w:t xml:space="preserve"> </w:t>
      </w:r>
      <w:r w:rsidR="00C61E94" w:rsidRPr="00AB54FD">
        <w:rPr>
          <w:rFonts w:ascii="GHEA Grapalat" w:hAnsi="GHEA Grapalat" w:cs="Sylfaen" w:hint="eastAsia"/>
        </w:rPr>
        <w:t>порядке</w:t>
      </w:r>
      <w:r w:rsidR="00C61E94" w:rsidRPr="00AB54FD">
        <w:rPr>
          <w:rFonts w:ascii="GHEA Grapalat" w:hAnsi="GHEA Grapalat" w:cs="Sylfaen"/>
        </w:rPr>
        <w:t xml:space="preserve"> </w:t>
      </w:r>
      <w:r w:rsidR="00C61E94" w:rsidRPr="00AB54FD">
        <w:rPr>
          <w:rFonts w:ascii="GHEA Grapalat" w:hAnsi="GHEA Grapalat" w:cs="Sylfaen" w:hint="eastAsia"/>
        </w:rPr>
        <w:t>и</w:t>
      </w:r>
      <w:r w:rsidR="00C61E94" w:rsidRPr="00AB54FD">
        <w:rPr>
          <w:rFonts w:ascii="GHEA Grapalat" w:hAnsi="GHEA Grapalat" w:cs="Sylfaen"/>
        </w:rPr>
        <w:t xml:space="preserve"> </w:t>
      </w:r>
      <w:r w:rsidR="00C61E94" w:rsidRPr="00AB54FD">
        <w:rPr>
          <w:rFonts w:ascii="GHEA Grapalat" w:hAnsi="GHEA Grapalat" w:cs="Sylfaen" w:hint="eastAsia"/>
        </w:rPr>
        <w:t>сроки</w:t>
      </w:r>
      <w:r w:rsidR="00C61E94" w:rsidRPr="00AB54FD">
        <w:rPr>
          <w:rFonts w:ascii="GHEA Grapalat" w:hAnsi="GHEA Grapalat" w:cs="Sylfaen"/>
        </w:rPr>
        <w:t xml:space="preserve">, </w:t>
      </w:r>
      <w:r w:rsidR="00C61E94" w:rsidRPr="00AB54FD">
        <w:rPr>
          <w:rFonts w:ascii="GHEA Grapalat" w:hAnsi="GHEA Grapalat" w:cs="Sylfaen" w:hint="eastAsia"/>
        </w:rPr>
        <w:t>установленные</w:t>
      </w:r>
      <w:r w:rsidR="00C61E94" w:rsidRPr="00AB54FD">
        <w:rPr>
          <w:rFonts w:ascii="GHEA Grapalat" w:hAnsi="GHEA Grapalat" w:cs="Sylfaen"/>
        </w:rPr>
        <w:t xml:space="preserve"> </w:t>
      </w:r>
      <w:r w:rsidR="00C61E94" w:rsidRPr="00AB54FD">
        <w:rPr>
          <w:rFonts w:ascii="GHEA Grapalat" w:hAnsi="GHEA Grapalat" w:cs="Sylfaen" w:hint="eastAsia"/>
        </w:rPr>
        <w:t>настоящим</w:t>
      </w:r>
      <w:r w:rsidR="00C61E94" w:rsidRPr="00AB54FD">
        <w:rPr>
          <w:rFonts w:ascii="GHEA Grapalat" w:hAnsi="GHEA Grapalat" w:cs="Sylfaen"/>
        </w:rPr>
        <w:t xml:space="preserve"> </w:t>
      </w:r>
      <w:r w:rsidR="00C61E94" w:rsidRPr="00AB54FD">
        <w:rPr>
          <w:rFonts w:ascii="GHEA Grapalat" w:hAnsi="GHEA Grapalat" w:cs="Sylfaen" w:hint="eastAsia"/>
        </w:rPr>
        <w:t>приглашением</w:t>
      </w:r>
      <w:r w:rsidR="00C61E94" w:rsidRPr="00AB54FD">
        <w:rPr>
          <w:rFonts w:ascii="GHEA Grapalat" w:hAnsi="GHEA Grapalat" w:cs="Sylfaen"/>
        </w:rPr>
        <w:t xml:space="preserve">, </w:t>
      </w:r>
      <w:r w:rsidR="006E41A6" w:rsidRPr="00AB54FD">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AB54FD">
        <w:rPr>
          <w:rFonts w:ascii="GHEA Grapalat" w:hAnsi="GHEA Grapalat" w:cs="Sylfaen"/>
        </w:rPr>
        <w:t xml:space="preserve">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C61E94" w:rsidRPr="00AB54FD">
        <w:rPr>
          <w:rFonts w:ascii="GHEA Grapalat" w:hAnsi="GHEA Grapalat" w:cs="Sylfaen" w:hint="eastAsia"/>
        </w:rPr>
        <w:t>или</w:t>
      </w:r>
      <w:r w:rsidR="00C61E94" w:rsidRPr="00AB54FD">
        <w:rPr>
          <w:rFonts w:ascii="GHEA Grapalat" w:hAnsi="GHEA Grapalat" w:cs="Sylfaen"/>
        </w:rPr>
        <w:t xml:space="preserve"> </w:t>
      </w:r>
      <w:r w:rsidR="00C61E94" w:rsidRPr="00AB54FD">
        <w:rPr>
          <w:rFonts w:ascii="GHEA Grapalat" w:hAnsi="GHEA Grapalat" w:cs="Sylfaen" w:hint="eastAsia"/>
        </w:rPr>
        <w:t>отобранный</w:t>
      </w:r>
      <w:r w:rsidR="00C61E94" w:rsidRPr="00AB54FD">
        <w:rPr>
          <w:rFonts w:ascii="GHEA Grapalat" w:hAnsi="GHEA Grapalat" w:cs="Sylfaen"/>
        </w:rPr>
        <w:t xml:space="preserve"> </w:t>
      </w:r>
      <w:r w:rsidR="00C61E94" w:rsidRPr="00AB54FD">
        <w:rPr>
          <w:rFonts w:ascii="GHEA Grapalat" w:hAnsi="GHEA Grapalat" w:cs="Sylfaen" w:hint="eastAsia"/>
        </w:rPr>
        <w:t>участник</w:t>
      </w:r>
      <w:r w:rsidR="00C61E94" w:rsidRPr="00AB54FD">
        <w:rPr>
          <w:rFonts w:ascii="GHEA Grapalat" w:hAnsi="GHEA Grapalat" w:cs="Sylfaen"/>
        </w:rPr>
        <w:t xml:space="preserve"> </w:t>
      </w:r>
      <w:r w:rsidR="00C61E94" w:rsidRPr="00AB54FD">
        <w:rPr>
          <w:rFonts w:ascii="GHEA Grapalat" w:hAnsi="GHEA Grapalat" w:cs="Sylfaen" w:hint="eastAsia"/>
        </w:rPr>
        <w:t>не</w:t>
      </w:r>
      <w:r w:rsidR="00C61E94" w:rsidRPr="00AB54FD">
        <w:rPr>
          <w:rFonts w:ascii="GHEA Grapalat" w:hAnsi="GHEA Grapalat" w:cs="Sylfaen"/>
        </w:rPr>
        <w:t xml:space="preserve"> </w:t>
      </w:r>
      <w:r w:rsidR="00C61E94" w:rsidRPr="00AB54FD">
        <w:rPr>
          <w:rFonts w:ascii="GHEA Grapalat" w:hAnsi="GHEA Grapalat" w:cs="Sylfaen" w:hint="eastAsia"/>
        </w:rPr>
        <w:t>представляет</w:t>
      </w:r>
      <w:r w:rsidR="00C61E94" w:rsidRPr="00AB54FD">
        <w:rPr>
          <w:rFonts w:ascii="GHEA Grapalat" w:hAnsi="GHEA Grapalat" w:cs="Sylfaen"/>
        </w:rPr>
        <w:t xml:space="preserve"> </w:t>
      </w:r>
      <w:r w:rsidR="00C61E94" w:rsidRPr="00AB54FD">
        <w:rPr>
          <w:rFonts w:ascii="GHEA Grapalat" w:hAnsi="GHEA Grapalat" w:cs="Sylfaen" w:hint="eastAsia"/>
        </w:rPr>
        <w:t>обеспечение</w:t>
      </w:r>
      <w:r w:rsidR="00C61E94" w:rsidRPr="00AB54FD">
        <w:rPr>
          <w:rFonts w:ascii="GHEA Grapalat" w:hAnsi="GHEA Grapalat" w:cs="Sylfaen"/>
        </w:rPr>
        <w:t xml:space="preserve"> </w:t>
      </w:r>
      <w:r w:rsidR="00C61E94" w:rsidRPr="00AB54FD">
        <w:rPr>
          <w:rFonts w:ascii="GHEA Grapalat" w:hAnsi="GHEA Grapalat" w:cs="Sylfaen" w:hint="eastAsia"/>
        </w:rPr>
        <w:t>квалификации</w:t>
      </w:r>
      <w:r w:rsidR="00C61E94" w:rsidRPr="00AB54FD">
        <w:rPr>
          <w:rFonts w:ascii="GHEA Grapalat" w:hAnsi="GHEA Grapalat" w:cs="Sylfaen"/>
        </w:rPr>
        <w:t xml:space="preserve"> </w:t>
      </w:r>
      <w:r w:rsidR="00C61E94" w:rsidRPr="00AB54FD">
        <w:rPr>
          <w:rFonts w:ascii="GHEA Grapalat" w:hAnsi="GHEA Grapalat" w:cs="Sylfaen" w:hint="eastAsia"/>
        </w:rPr>
        <w:t>или</w:t>
      </w:r>
      <w:r w:rsidR="00C61E94" w:rsidRPr="00AB54FD">
        <w:rPr>
          <w:rFonts w:ascii="GHEA Grapalat" w:hAnsi="GHEA Grapalat" w:cs="Sylfaen"/>
        </w:rPr>
        <w:t xml:space="preserve"> </w:t>
      </w:r>
      <w:r w:rsidR="00C61E94" w:rsidRPr="00AB54FD">
        <w:rPr>
          <w:rFonts w:ascii="GHEA Grapalat" w:hAnsi="GHEA Grapalat" w:cs="Sylfaen" w:hint="eastAsia"/>
        </w:rPr>
        <w:t>договора</w:t>
      </w:r>
      <w:r w:rsidR="00C61E94" w:rsidRPr="00AB54FD">
        <w:rPr>
          <w:rFonts w:ascii="GHEA Grapalat" w:hAnsi="GHEA Grapalat" w:cs="Sylfaen"/>
        </w:rPr>
        <w:t xml:space="preserve">, </w:t>
      </w:r>
      <w:r w:rsidR="00C61E94" w:rsidRPr="00AB54FD">
        <w:rPr>
          <w:rFonts w:ascii="GHEA Grapalat" w:hAnsi="GHEA Grapalat" w:cs="Sylfaen" w:hint="eastAsia"/>
        </w:rPr>
        <w:t>или</w:t>
      </w:r>
      <w:r w:rsidR="00C61E94" w:rsidRPr="00AB54FD">
        <w:rPr>
          <w:rFonts w:ascii="GHEA Grapalat" w:hAnsi="GHEA Grapalat" w:cs="Sylfaen"/>
        </w:rPr>
        <w:t xml:space="preserve"> </w:t>
      </w:r>
      <w:r w:rsidR="00C61E94" w:rsidRPr="00AB54FD">
        <w:rPr>
          <w:rFonts w:ascii="GHEA Grapalat" w:hAnsi="GHEA Grapalat" w:cs="Sylfaen" w:hint="eastAsia"/>
        </w:rPr>
        <w:t>если</w:t>
      </w:r>
      <w:r w:rsidR="00C61E94" w:rsidRPr="00AB54FD">
        <w:rPr>
          <w:rFonts w:ascii="GHEA Grapalat" w:hAnsi="GHEA Grapalat" w:cs="Sylfaen"/>
        </w:rPr>
        <w:t xml:space="preserve"> </w:t>
      </w:r>
      <w:r w:rsidR="00C61E94" w:rsidRPr="00AB54FD">
        <w:rPr>
          <w:rFonts w:ascii="GHEA Grapalat" w:hAnsi="GHEA Grapalat" w:cs="Sylfaen" w:hint="eastAsia"/>
        </w:rPr>
        <w:t>процедура</w:t>
      </w:r>
      <w:r w:rsidR="00C61E94" w:rsidRPr="00AB54FD">
        <w:rPr>
          <w:rFonts w:ascii="GHEA Grapalat" w:hAnsi="GHEA Grapalat" w:cs="Sylfaen"/>
        </w:rPr>
        <w:t xml:space="preserve"> </w:t>
      </w:r>
      <w:r w:rsidR="00C61E94" w:rsidRPr="00AB54FD">
        <w:rPr>
          <w:rFonts w:ascii="GHEA Grapalat" w:hAnsi="GHEA Grapalat" w:cs="Sylfaen" w:hint="eastAsia"/>
        </w:rPr>
        <w:t>организована</w:t>
      </w:r>
      <w:r w:rsidR="00C61E94" w:rsidRPr="00AB54FD">
        <w:rPr>
          <w:rFonts w:ascii="GHEA Grapalat" w:hAnsi="GHEA Grapalat" w:cs="Sylfaen"/>
        </w:rPr>
        <w:t xml:space="preserve"> </w:t>
      </w:r>
      <w:r w:rsidR="00C61E94" w:rsidRPr="00AB54FD">
        <w:rPr>
          <w:rFonts w:ascii="GHEA Grapalat" w:hAnsi="GHEA Grapalat" w:cs="Sylfaen" w:hint="eastAsia"/>
        </w:rPr>
        <w:t>в</w:t>
      </w:r>
      <w:r w:rsidR="00C61E94" w:rsidRPr="00AB54FD">
        <w:rPr>
          <w:rFonts w:ascii="GHEA Grapalat" w:hAnsi="GHEA Grapalat" w:cs="Sylfaen"/>
        </w:rPr>
        <w:t xml:space="preserve"> </w:t>
      </w:r>
      <w:r w:rsidR="00C61E94" w:rsidRPr="00AB54FD">
        <w:rPr>
          <w:rFonts w:ascii="GHEA Grapalat" w:hAnsi="GHEA Grapalat" w:cs="Sylfaen" w:hint="eastAsia"/>
        </w:rPr>
        <w:t>соответствии</w:t>
      </w:r>
      <w:r w:rsidR="00C61E94" w:rsidRPr="00AB54FD">
        <w:rPr>
          <w:rFonts w:ascii="GHEA Grapalat" w:hAnsi="GHEA Grapalat" w:cs="Sylfaen"/>
        </w:rPr>
        <w:t xml:space="preserve"> </w:t>
      </w:r>
      <w:r w:rsidR="00C61E94" w:rsidRPr="00AB54FD">
        <w:rPr>
          <w:rFonts w:ascii="GHEA Grapalat" w:hAnsi="GHEA Grapalat" w:cs="Sylfaen" w:hint="eastAsia"/>
        </w:rPr>
        <w:t>с</w:t>
      </w:r>
      <w:r w:rsidR="00C61E94" w:rsidRPr="00AB54FD">
        <w:rPr>
          <w:rFonts w:ascii="GHEA Grapalat" w:hAnsi="GHEA Grapalat" w:cs="Sylfaen"/>
        </w:rPr>
        <w:t xml:space="preserve"> </w:t>
      </w:r>
      <w:r w:rsidR="00C61E94" w:rsidRPr="00AB54FD">
        <w:rPr>
          <w:rFonts w:ascii="GHEA Grapalat" w:hAnsi="GHEA Grapalat" w:cs="Sylfaen" w:hint="eastAsia"/>
        </w:rPr>
        <w:t>нормами</w:t>
      </w:r>
      <w:r w:rsidR="00C61E94" w:rsidRPr="00AB54FD">
        <w:rPr>
          <w:rFonts w:ascii="GHEA Grapalat" w:hAnsi="GHEA Grapalat" w:cs="Sylfaen"/>
        </w:rPr>
        <w:t xml:space="preserve">, </w:t>
      </w:r>
      <w:r w:rsidR="00C61E94" w:rsidRPr="00AB54FD">
        <w:rPr>
          <w:rFonts w:ascii="GHEA Grapalat" w:hAnsi="GHEA Grapalat" w:cs="Sylfaen" w:hint="eastAsia"/>
        </w:rPr>
        <w:t>предусмотренным</w:t>
      </w:r>
      <w:r w:rsidR="00C61E94" w:rsidRPr="00AB54FD">
        <w:rPr>
          <w:rFonts w:ascii="GHEA Grapalat" w:hAnsi="GHEA Grapalat" w:cs="Sylfaen"/>
        </w:rPr>
        <w:t xml:space="preserve"> </w:t>
      </w:r>
      <w:r w:rsidR="00C61E94" w:rsidRPr="00AB54FD">
        <w:rPr>
          <w:rFonts w:ascii="GHEA Grapalat" w:hAnsi="GHEA Grapalat" w:cs="Sylfaen" w:hint="eastAsia"/>
        </w:rPr>
        <w:t>частью</w:t>
      </w:r>
      <w:r w:rsidR="00C61E94" w:rsidRPr="00AB54FD">
        <w:rPr>
          <w:rFonts w:ascii="GHEA Grapalat" w:hAnsi="GHEA Grapalat" w:cs="Sylfaen"/>
        </w:rPr>
        <w:t xml:space="preserve"> 6 </w:t>
      </w:r>
      <w:r w:rsidR="00C61E94" w:rsidRPr="00AB54FD">
        <w:rPr>
          <w:rFonts w:ascii="GHEA Grapalat" w:hAnsi="GHEA Grapalat" w:cs="Sylfaen" w:hint="eastAsia"/>
        </w:rPr>
        <w:t>статьи</w:t>
      </w:r>
      <w:r w:rsidR="00C61E94" w:rsidRPr="00AB54FD">
        <w:rPr>
          <w:rFonts w:ascii="GHEA Grapalat" w:hAnsi="GHEA Grapalat" w:cs="Sylfaen"/>
        </w:rPr>
        <w:t xml:space="preserve"> 15 </w:t>
      </w:r>
      <w:r w:rsidR="00C61E94" w:rsidRPr="00AB54FD">
        <w:rPr>
          <w:rFonts w:ascii="GHEA Grapalat" w:hAnsi="GHEA Grapalat" w:cs="Sylfaen" w:hint="eastAsia"/>
        </w:rPr>
        <w:t>Закона</w:t>
      </w:r>
      <w:r w:rsidR="00C61E94" w:rsidRPr="00AB54FD">
        <w:rPr>
          <w:rFonts w:ascii="GHEA Grapalat" w:hAnsi="GHEA Grapalat" w:cs="Sylfaen"/>
        </w:rPr>
        <w:t xml:space="preserve"> </w:t>
      </w:r>
      <w:r w:rsidR="00C61E94" w:rsidRPr="00AB54FD">
        <w:rPr>
          <w:rFonts w:ascii="GHEA Grapalat" w:hAnsi="GHEA Grapalat" w:cs="Sylfaen" w:hint="eastAsia"/>
        </w:rPr>
        <w:t>РА</w:t>
      </w:r>
      <w:r w:rsidR="00C61E94" w:rsidRPr="00AB54FD">
        <w:rPr>
          <w:rFonts w:ascii="GHEA Grapalat" w:hAnsi="GHEA Grapalat" w:cs="Sylfaen"/>
        </w:rPr>
        <w:t xml:space="preserve"> "</w:t>
      </w:r>
      <w:r w:rsidR="00C61E94" w:rsidRPr="00AB54FD">
        <w:rPr>
          <w:rFonts w:ascii="GHEA Grapalat" w:hAnsi="GHEA Grapalat" w:cs="Sylfaen" w:hint="eastAsia"/>
        </w:rPr>
        <w:t>О</w:t>
      </w:r>
      <w:r w:rsidR="00C61E94" w:rsidRPr="00AB54FD">
        <w:rPr>
          <w:rFonts w:ascii="GHEA Grapalat" w:hAnsi="GHEA Grapalat" w:cs="Sylfaen"/>
        </w:rPr>
        <w:t xml:space="preserve"> </w:t>
      </w:r>
      <w:r w:rsidR="00C61E94" w:rsidRPr="00AB54FD">
        <w:rPr>
          <w:rFonts w:ascii="GHEA Grapalat" w:hAnsi="GHEA Grapalat" w:cs="Sylfaen" w:hint="eastAsia"/>
        </w:rPr>
        <w:t>закупках</w:t>
      </w:r>
      <w:r w:rsidR="00C61E94" w:rsidRPr="00AB54FD">
        <w:rPr>
          <w:rFonts w:ascii="GHEA Grapalat" w:hAnsi="GHEA Grapalat" w:cs="Sylfaen"/>
        </w:rPr>
        <w:t xml:space="preserve">`, </w:t>
      </w:r>
      <w:r w:rsidR="00C61E94" w:rsidRPr="00AB54FD">
        <w:rPr>
          <w:rFonts w:ascii="GHEA Grapalat" w:hAnsi="GHEA Grapalat" w:cs="Sylfaen" w:hint="eastAsia"/>
        </w:rPr>
        <w:t>и</w:t>
      </w:r>
      <w:r w:rsidR="00C61E94" w:rsidRPr="00AB54FD">
        <w:rPr>
          <w:rFonts w:ascii="GHEA Grapalat" w:hAnsi="GHEA Grapalat" w:cs="Sylfaen"/>
        </w:rPr>
        <w:t xml:space="preserve"> </w:t>
      </w:r>
      <w:r w:rsidR="00C61E94" w:rsidRPr="00AB54FD">
        <w:rPr>
          <w:rFonts w:ascii="GHEA Grapalat" w:hAnsi="GHEA Grapalat" w:cs="Sylfaen" w:hint="eastAsia"/>
        </w:rPr>
        <w:t>в</w:t>
      </w:r>
      <w:r w:rsidR="00C61E94" w:rsidRPr="00AB54FD">
        <w:rPr>
          <w:rFonts w:ascii="GHEA Grapalat" w:hAnsi="GHEA Grapalat" w:cs="Sylfaen"/>
        </w:rPr>
        <w:t xml:space="preserve"> </w:t>
      </w:r>
      <w:r w:rsidR="00C61E94" w:rsidRPr="00AB54FD">
        <w:rPr>
          <w:rFonts w:ascii="GHEA Grapalat" w:hAnsi="GHEA Grapalat" w:cs="Sylfaen" w:hint="eastAsia"/>
        </w:rPr>
        <w:t>результате</w:t>
      </w:r>
      <w:r w:rsidR="00C61E94" w:rsidRPr="00AB54FD">
        <w:rPr>
          <w:rFonts w:ascii="GHEA Grapalat" w:hAnsi="GHEA Grapalat" w:cs="Sylfaen"/>
        </w:rPr>
        <w:t xml:space="preserve"> </w:t>
      </w:r>
      <w:r w:rsidR="00C61E94" w:rsidRPr="00AB54FD">
        <w:rPr>
          <w:rFonts w:ascii="GHEA Grapalat" w:hAnsi="GHEA Grapalat" w:cs="Sylfaen" w:hint="eastAsia"/>
        </w:rPr>
        <w:t>этого</w:t>
      </w:r>
      <w:r w:rsidR="00C61E94" w:rsidRPr="00AB54FD">
        <w:rPr>
          <w:rFonts w:ascii="GHEA Grapalat" w:hAnsi="GHEA Grapalat" w:cs="Sylfaen"/>
        </w:rPr>
        <w:t xml:space="preserve"> </w:t>
      </w:r>
      <w:r w:rsidR="00C61E94" w:rsidRPr="00AB54FD">
        <w:rPr>
          <w:rFonts w:ascii="GHEA Grapalat" w:hAnsi="GHEA Grapalat" w:cs="Sylfaen" w:hint="eastAsia"/>
        </w:rPr>
        <w:t>в</w:t>
      </w:r>
      <w:r w:rsidR="00C61E94" w:rsidRPr="00AB54FD">
        <w:rPr>
          <w:rFonts w:ascii="GHEA Grapalat" w:hAnsi="GHEA Grapalat" w:cs="Sylfaen"/>
        </w:rPr>
        <w:t xml:space="preserve"> </w:t>
      </w:r>
      <w:r w:rsidR="00C61E94" w:rsidRPr="00AB54FD">
        <w:rPr>
          <w:rFonts w:ascii="GHEA Grapalat" w:hAnsi="GHEA Grapalat" w:cs="Sylfaen" w:hint="eastAsia"/>
        </w:rPr>
        <w:t>целях</w:t>
      </w:r>
      <w:r w:rsidR="00C61E94" w:rsidRPr="00AB54FD">
        <w:rPr>
          <w:rFonts w:ascii="GHEA Grapalat" w:hAnsi="GHEA Grapalat" w:cs="Sylfaen"/>
        </w:rPr>
        <w:t xml:space="preserve"> </w:t>
      </w:r>
      <w:r w:rsidR="00C61E94" w:rsidRPr="00AB54FD">
        <w:rPr>
          <w:rFonts w:ascii="GHEA Grapalat" w:hAnsi="GHEA Grapalat" w:cs="Sylfaen" w:hint="eastAsia"/>
        </w:rPr>
        <w:t>заключения</w:t>
      </w:r>
      <w:r w:rsidR="00C61E94" w:rsidRPr="00AB54FD">
        <w:rPr>
          <w:rFonts w:ascii="GHEA Grapalat" w:hAnsi="GHEA Grapalat" w:cs="Sylfaen"/>
        </w:rPr>
        <w:t xml:space="preserve"> </w:t>
      </w:r>
      <w:r w:rsidR="00C61E94" w:rsidRPr="00AB54FD">
        <w:rPr>
          <w:rFonts w:ascii="GHEA Grapalat" w:hAnsi="GHEA Grapalat" w:cs="Sylfaen" w:hint="eastAsia"/>
        </w:rPr>
        <w:t>соглашения</w:t>
      </w:r>
      <w:r w:rsidR="00C61E94" w:rsidRPr="00AB54FD">
        <w:rPr>
          <w:rFonts w:ascii="GHEA Grapalat" w:hAnsi="GHEA Grapalat" w:cs="Sylfaen"/>
        </w:rPr>
        <w:t xml:space="preserve"> </w:t>
      </w:r>
      <w:r w:rsidR="00C61E94" w:rsidRPr="00AB54FD">
        <w:rPr>
          <w:rFonts w:ascii="GHEA Grapalat" w:hAnsi="GHEA Grapalat" w:cs="Sylfaen" w:hint="eastAsia"/>
        </w:rPr>
        <w:t>лицо</w:t>
      </w:r>
      <w:r w:rsidR="00C61E94" w:rsidRPr="00AB54FD">
        <w:rPr>
          <w:rFonts w:ascii="GHEA Grapalat" w:hAnsi="GHEA Grapalat" w:cs="Sylfaen"/>
        </w:rPr>
        <w:t xml:space="preserve">, </w:t>
      </w:r>
      <w:r w:rsidR="00C61E94" w:rsidRPr="00AB54FD">
        <w:rPr>
          <w:rFonts w:ascii="GHEA Grapalat" w:hAnsi="GHEA Grapalat" w:cs="Sylfaen" w:hint="eastAsia"/>
        </w:rPr>
        <w:t>заключившее</w:t>
      </w:r>
      <w:r w:rsidR="00C61E94" w:rsidRPr="00AB54FD">
        <w:rPr>
          <w:rFonts w:ascii="GHEA Grapalat" w:hAnsi="GHEA Grapalat" w:cs="Sylfaen"/>
        </w:rPr>
        <w:t xml:space="preserve"> </w:t>
      </w:r>
      <w:r w:rsidR="00C61E94" w:rsidRPr="00AB54FD">
        <w:rPr>
          <w:rFonts w:ascii="GHEA Grapalat" w:hAnsi="GHEA Grapalat" w:cs="Sylfaen" w:hint="eastAsia"/>
        </w:rPr>
        <w:t>договор</w:t>
      </w:r>
      <w:r w:rsidR="00C61E94" w:rsidRPr="00AB54FD">
        <w:rPr>
          <w:rFonts w:ascii="GHEA Grapalat" w:hAnsi="GHEA Grapalat" w:cs="Sylfaen"/>
        </w:rPr>
        <w:t xml:space="preserve"> </w:t>
      </w:r>
      <w:r w:rsidR="00C61E94" w:rsidRPr="00AB54FD">
        <w:rPr>
          <w:rFonts w:ascii="GHEA Grapalat" w:hAnsi="GHEA Grapalat" w:cs="Sylfaen" w:hint="eastAsia"/>
        </w:rPr>
        <w:t>в</w:t>
      </w:r>
      <w:r w:rsidR="00C61E94" w:rsidRPr="00AB54FD">
        <w:rPr>
          <w:rFonts w:ascii="GHEA Grapalat" w:hAnsi="GHEA Grapalat" w:cs="Sylfaen"/>
        </w:rPr>
        <w:t xml:space="preserve"> </w:t>
      </w:r>
      <w:r w:rsidR="00C61E94" w:rsidRPr="00AB54FD">
        <w:rPr>
          <w:rFonts w:ascii="GHEA Grapalat" w:hAnsi="GHEA Grapalat" w:cs="Sylfaen" w:hint="eastAsia"/>
        </w:rPr>
        <w:t>установленный</w:t>
      </w:r>
      <w:r w:rsidR="00C61E94" w:rsidRPr="00AB54FD">
        <w:rPr>
          <w:rFonts w:ascii="GHEA Grapalat" w:hAnsi="GHEA Grapalat" w:cs="Sylfaen"/>
        </w:rPr>
        <w:t xml:space="preserve"> </w:t>
      </w:r>
      <w:r w:rsidR="00C61E94" w:rsidRPr="00AB54FD">
        <w:rPr>
          <w:rFonts w:ascii="GHEA Grapalat" w:hAnsi="GHEA Grapalat" w:cs="Sylfaen" w:hint="eastAsia"/>
        </w:rPr>
        <w:t>срок</w:t>
      </w:r>
      <w:r w:rsidR="00C61E94" w:rsidRPr="00AB54FD">
        <w:rPr>
          <w:rFonts w:ascii="GHEA Grapalat" w:hAnsi="GHEA Grapalat" w:cs="Sylfaen"/>
        </w:rPr>
        <w:t xml:space="preserve"> </w:t>
      </w:r>
      <w:r w:rsidR="00C61E94" w:rsidRPr="00AB54FD">
        <w:rPr>
          <w:rFonts w:ascii="GHEA Grapalat" w:hAnsi="GHEA Grapalat" w:cs="Sylfaen" w:hint="eastAsia"/>
        </w:rPr>
        <w:t>обеспечение</w:t>
      </w:r>
      <w:r w:rsidR="00C61E94" w:rsidRPr="00AB54FD">
        <w:rPr>
          <w:rFonts w:ascii="GHEA Grapalat" w:hAnsi="GHEA Grapalat" w:cs="Sylfaen"/>
        </w:rPr>
        <w:t xml:space="preserve"> </w:t>
      </w:r>
      <w:r w:rsidR="00C61E94" w:rsidRPr="00AB54FD">
        <w:rPr>
          <w:rFonts w:ascii="GHEA Grapalat" w:hAnsi="GHEA Grapalat" w:cs="Sylfaen" w:hint="eastAsia"/>
        </w:rPr>
        <w:t>договора</w:t>
      </w:r>
      <w:r w:rsidR="00C61E94" w:rsidRPr="00AB54FD">
        <w:rPr>
          <w:rFonts w:ascii="GHEA Grapalat" w:hAnsi="GHEA Grapalat" w:cs="Sylfaen"/>
        </w:rPr>
        <w:t xml:space="preserve"> </w:t>
      </w:r>
      <w:r w:rsidR="00C61E94" w:rsidRPr="00AB54FD">
        <w:rPr>
          <w:rFonts w:ascii="GHEA Grapalat" w:hAnsi="GHEA Grapalat" w:cs="Sylfaen" w:hint="eastAsia"/>
        </w:rPr>
        <w:t>и</w:t>
      </w:r>
      <w:r w:rsidR="00C61E94" w:rsidRPr="00AB54FD">
        <w:rPr>
          <w:rFonts w:ascii="GHEA Grapalat" w:hAnsi="GHEA Grapalat" w:cs="Sylfaen"/>
        </w:rPr>
        <w:t xml:space="preserve"> (</w:t>
      </w:r>
      <w:r w:rsidR="00C61E94" w:rsidRPr="00AB54FD">
        <w:rPr>
          <w:rFonts w:ascii="GHEA Grapalat" w:hAnsi="GHEA Grapalat" w:cs="Sylfaen" w:hint="eastAsia"/>
        </w:rPr>
        <w:t>или</w:t>
      </w:r>
      <w:r w:rsidR="00C61E94" w:rsidRPr="00AB54FD">
        <w:rPr>
          <w:rFonts w:ascii="GHEA Grapalat" w:hAnsi="GHEA Grapalat" w:cs="Sylfaen"/>
        </w:rPr>
        <w:t xml:space="preserve">) </w:t>
      </w:r>
      <w:r w:rsidR="00C61E94" w:rsidRPr="00AB54FD">
        <w:rPr>
          <w:rFonts w:ascii="GHEA Grapalat" w:hAnsi="GHEA Grapalat" w:cs="Sylfaen" w:hint="eastAsia"/>
        </w:rPr>
        <w:t>квалификации</w:t>
      </w:r>
      <w:r w:rsidR="00C61E94" w:rsidRPr="00AB54FD">
        <w:rPr>
          <w:rFonts w:ascii="GHEA Grapalat" w:hAnsi="GHEA Grapalat" w:cs="Sylfaen"/>
        </w:rPr>
        <w:t xml:space="preserve">, </w:t>
      </w:r>
      <w:r w:rsidR="00C61E94" w:rsidRPr="00AB54FD">
        <w:rPr>
          <w:rFonts w:ascii="GHEA Grapalat" w:hAnsi="GHEA Grapalat" w:cs="Sylfaen" w:hint="eastAsia"/>
        </w:rPr>
        <w:t>представленного</w:t>
      </w:r>
      <w:r w:rsidR="00C61E94" w:rsidRPr="00AB54FD">
        <w:rPr>
          <w:rFonts w:ascii="GHEA Grapalat" w:hAnsi="GHEA Grapalat" w:cs="Sylfaen"/>
        </w:rPr>
        <w:t xml:space="preserve"> </w:t>
      </w:r>
      <w:r w:rsidR="00C61E94" w:rsidRPr="00AB54FD">
        <w:rPr>
          <w:rFonts w:ascii="GHEA Grapalat" w:hAnsi="GHEA Grapalat" w:cs="Sylfaen" w:hint="eastAsia"/>
        </w:rPr>
        <w:t>в</w:t>
      </w:r>
      <w:r w:rsidR="00C61E94" w:rsidRPr="00AB54FD">
        <w:rPr>
          <w:rFonts w:ascii="GHEA Grapalat" w:hAnsi="GHEA Grapalat" w:cs="Sylfaen"/>
        </w:rPr>
        <w:t xml:space="preserve"> </w:t>
      </w:r>
      <w:r w:rsidR="00C61E94" w:rsidRPr="00AB54FD">
        <w:rPr>
          <w:rFonts w:ascii="GHEA Grapalat" w:hAnsi="GHEA Grapalat" w:cs="Sylfaen" w:hint="eastAsia"/>
        </w:rPr>
        <w:t>виде</w:t>
      </w:r>
      <w:r w:rsidR="00C61E94" w:rsidRPr="00AB54FD">
        <w:rPr>
          <w:rFonts w:ascii="GHEA Grapalat" w:hAnsi="GHEA Grapalat" w:cs="Sylfaen"/>
        </w:rPr>
        <w:t xml:space="preserve"> </w:t>
      </w:r>
      <w:r w:rsidR="00C61E94" w:rsidRPr="00AB54FD">
        <w:rPr>
          <w:rFonts w:ascii="GHEA Grapalat" w:hAnsi="GHEA Grapalat" w:cs="Sylfaen" w:hint="eastAsia"/>
        </w:rPr>
        <w:t>односторонне</w:t>
      </w:r>
      <w:r w:rsidR="00C61E94" w:rsidRPr="00AB54FD">
        <w:rPr>
          <w:rFonts w:ascii="GHEA Grapalat" w:hAnsi="GHEA Grapalat" w:cs="Sylfaen"/>
        </w:rPr>
        <w:t xml:space="preserve"> </w:t>
      </w:r>
      <w:r w:rsidR="00C61E94" w:rsidRPr="00AB54FD">
        <w:rPr>
          <w:rFonts w:ascii="GHEA Grapalat" w:hAnsi="GHEA Grapalat" w:cs="Sylfaen" w:hint="eastAsia"/>
        </w:rPr>
        <w:t>утвержденного</w:t>
      </w:r>
      <w:r w:rsidR="00C61E94" w:rsidRPr="00AB54FD">
        <w:rPr>
          <w:rFonts w:ascii="GHEA Grapalat" w:hAnsi="GHEA Grapalat" w:cs="Sylfaen"/>
        </w:rPr>
        <w:t xml:space="preserve"> </w:t>
      </w:r>
      <w:r w:rsidR="00C61E94" w:rsidRPr="00AB54FD">
        <w:rPr>
          <w:rFonts w:ascii="GHEA Grapalat" w:hAnsi="GHEA Grapalat" w:cs="Sylfaen" w:hint="eastAsia"/>
        </w:rPr>
        <w:t>заявления</w:t>
      </w:r>
      <w:r w:rsidR="00C61E94" w:rsidRPr="00AB54FD">
        <w:rPr>
          <w:rFonts w:ascii="GHEA Grapalat" w:hAnsi="GHEA Grapalat" w:cs="Sylfaen"/>
        </w:rPr>
        <w:t xml:space="preserve">- </w:t>
      </w:r>
      <w:r w:rsidR="00C61E94" w:rsidRPr="00AB54FD">
        <w:rPr>
          <w:rFonts w:ascii="GHEA Grapalat" w:hAnsi="GHEA Grapalat" w:cs="Sylfaen" w:hint="eastAsia"/>
        </w:rPr>
        <w:t>неустойки</w:t>
      </w:r>
      <w:r w:rsidR="00C61E94" w:rsidRPr="00AB54FD">
        <w:rPr>
          <w:rFonts w:ascii="GHEA Grapalat" w:hAnsi="GHEA Grapalat" w:cs="Sylfaen"/>
        </w:rPr>
        <w:t xml:space="preserve"> (</w:t>
      </w:r>
      <w:r w:rsidR="00C61E94" w:rsidRPr="00AB54FD">
        <w:rPr>
          <w:rFonts w:ascii="GHEA Grapalat" w:hAnsi="GHEA Grapalat" w:cs="Sylfaen" w:hint="eastAsia"/>
        </w:rPr>
        <w:t>далее</w:t>
      </w:r>
      <w:r w:rsidR="00C61E94" w:rsidRPr="00AB54FD">
        <w:rPr>
          <w:rFonts w:ascii="GHEA Grapalat" w:hAnsi="GHEA Grapalat" w:cs="Sylfaen"/>
        </w:rPr>
        <w:t xml:space="preserve"> </w:t>
      </w:r>
      <w:r w:rsidR="00C61E94" w:rsidRPr="00AB54FD">
        <w:rPr>
          <w:rFonts w:ascii="GHEA Grapalat" w:hAnsi="GHEA Grapalat" w:cs="Sylfaen" w:hint="eastAsia"/>
        </w:rPr>
        <w:t>также</w:t>
      </w:r>
      <w:r w:rsidR="00C61E94" w:rsidRPr="00AB54FD">
        <w:rPr>
          <w:rFonts w:ascii="GHEA Grapalat" w:hAnsi="GHEA Grapalat" w:cs="Sylfaen"/>
        </w:rPr>
        <w:t xml:space="preserve"> </w:t>
      </w:r>
      <w:r w:rsidR="00C61E94" w:rsidRPr="00AB54FD">
        <w:rPr>
          <w:rFonts w:ascii="GHEA Grapalat" w:hAnsi="GHEA Grapalat" w:cs="Sylfaen" w:hint="eastAsia"/>
        </w:rPr>
        <w:t>неустойки</w:t>
      </w:r>
      <w:r w:rsidR="00C61E94" w:rsidRPr="00AB54FD">
        <w:rPr>
          <w:rFonts w:ascii="GHEA Grapalat" w:hAnsi="GHEA Grapalat" w:cs="Sylfaen"/>
        </w:rPr>
        <w:t xml:space="preserve">), </w:t>
      </w:r>
      <w:r w:rsidR="00C61E94" w:rsidRPr="00AB54FD">
        <w:rPr>
          <w:rFonts w:ascii="GHEA Grapalat" w:hAnsi="GHEA Grapalat" w:cs="Sylfaen" w:hint="eastAsia"/>
        </w:rPr>
        <w:t>не</w:t>
      </w:r>
      <w:r w:rsidR="00C61E94" w:rsidRPr="00AB54FD">
        <w:rPr>
          <w:rFonts w:ascii="GHEA Grapalat" w:hAnsi="GHEA Grapalat" w:cs="Sylfaen"/>
        </w:rPr>
        <w:t xml:space="preserve"> </w:t>
      </w:r>
      <w:r w:rsidR="00C61E94" w:rsidRPr="00AB54FD">
        <w:rPr>
          <w:rFonts w:ascii="GHEA Grapalat" w:hAnsi="GHEA Grapalat" w:cs="Sylfaen" w:hint="eastAsia"/>
        </w:rPr>
        <w:t>заменяет</w:t>
      </w:r>
      <w:r w:rsidR="00C61E94" w:rsidRPr="00AB54FD">
        <w:rPr>
          <w:rFonts w:ascii="GHEA Grapalat" w:hAnsi="GHEA Grapalat" w:cs="Sylfaen"/>
        </w:rPr>
        <w:t xml:space="preserve"> </w:t>
      </w:r>
      <w:r w:rsidR="00C61E94" w:rsidRPr="00AB54FD">
        <w:rPr>
          <w:rFonts w:ascii="GHEA Grapalat" w:hAnsi="GHEA Grapalat" w:cs="Sylfaen" w:hint="eastAsia"/>
        </w:rPr>
        <w:t>на</w:t>
      </w:r>
      <w:r w:rsidR="00C61E94" w:rsidRPr="00AB54FD">
        <w:rPr>
          <w:rFonts w:ascii="GHEA Grapalat" w:hAnsi="GHEA Grapalat" w:cs="Sylfaen"/>
        </w:rPr>
        <w:t xml:space="preserve"> </w:t>
      </w:r>
      <w:r w:rsidR="00C61E94" w:rsidRPr="00AB54FD">
        <w:rPr>
          <w:rFonts w:ascii="GHEA Grapalat" w:hAnsi="GHEA Grapalat" w:cs="Sylfaen" w:hint="eastAsia"/>
        </w:rPr>
        <w:t>банковскую</w:t>
      </w:r>
      <w:r w:rsidR="00C61E94" w:rsidRPr="00AB54FD">
        <w:rPr>
          <w:rFonts w:ascii="GHEA Grapalat" w:hAnsi="GHEA Grapalat" w:cs="Sylfaen"/>
        </w:rPr>
        <w:t xml:space="preserve"> </w:t>
      </w:r>
      <w:r w:rsidR="00C61E94" w:rsidRPr="00AB54FD">
        <w:rPr>
          <w:rFonts w:ascii="GHEA Grapalat" w:hAnsi="GHEA Grapalat" w:cs="Sylfaen" w:hint="eastAsia"/>
        </w:rPr>
        <w:t>гарантию</w:t>
      </w:r>
      <w:r w:rsidR="00C61E94" w:rsidRPr="00AB54FD">
        <w:rPr>
          <w:rFonts w:ascii="GHEA Grapalat" w:hAnsi="GHEA Grapalat" w:cs="Sylfaen"/>
        </w:rPr>
        <w:t xml:space="preserve"> </w:t>
      </w:r>
      <w:r w:rsidR="00C61E94" w:rsidRPr="00AB54FD">
        <w:rPr>
          <w:rFonts w:ascii="GHEA Grapalat" w:hAnsi="GHEA Grapalat" w:cs="Sylfaen" w:hint="eastAsia"/>
        </w:rPr>
        <w:t>или</w:t>
      </w:r>
      <w:r w:rsidR="00C61E94" w:rsidRPr="00AB54FD">
        <w:rPr>
          <w:rFonts w:ascii="GHEA Grapalat" w:hAnsi="GHEA Grapalat" w:cs="Sylfaen"/>
        </w:rPr>
        <w:t xml:space="preserve"> </w:t>
      </w:r>
      <w:r w:rsidR="00C61E94" w:rsidRPr="00AB54FD">
        <w:rPr>
          <w:rFonts w:ascii="GHEA Grapalat" w:hAnsi="GHEA Grapalat" w:cs="Sylfaen" w:hint="eastAsia"/>
        </w:rPr>
        <w:t>наличные</w:t>
      </w:r>
      <w:r w:rsidR="00C61E94" w:rsidRPr="00AB54FD">
        <w:rPr>
          <w:rFonts w:ascii="GHEA Grapalat" w:hAnsi="GHEA Grapalat" w:cs="Sylfaen"/>
        </w:rPr>
        <w:t xml:space="preserve"> </w:t>
      </w:r>
      <w:r w:rsidR="00C61E94" w:rsidRPr="00AB54FD">
        <w:rPr>
          <w:rFonts w:ascii="GHEA Grapalat" w:hAnsi="GHEA Grapalat" w:cs="Sylfaen" w:hint="eastAsia"/>
        </w:rPr>
        <w:t>деньги</w:t>
      </w:r>
      <w:r w:rsidR="00C61E94" w:rsidRPr="00AB54FD">
        <w:rPr>
          <w:rFonts w:ascii="GHEA Grapalat" w:hAnsi="GHEA Grapalat" w:cs="Sylfaen"/>
        </w:rPr>
        <w:t xml:space="preserve">, </w:t>
      </w:r>
      <w:r w:rsidR="00C61E94" w:rsidRPr="00AB54FD">
        <w:rPr>
          <w:rFonts w:ascii="GHEA Grapalat" w:hAnsi="GHEA Grapalat" w:cs="Sylfaen" w:hint="eastAsia"/>
        </w:rPr>
        <w:t>то</w:t>
      </w:r>
      <w:r w:rsidR="00C61E94" w:rsidRPr="00AB54FD">
        <w:rPr>
          <w:rFonts w:ascii="GHEA Grapalat" w:hAnsi="GHEA Grapalat" w:cs="Sylfaen"/>
        </w:rPr>
        <w:t xml:space="preserve"> </w:t>
      </w:r>
      <w:r w:rsidR="00C61E94" w:rsidRPr="00AB54FD">
        <w:rPr>
          <w:rFonts w:ascii="GHEA Grapalat" w:hAnsi="GHEA Grapalat" w:cs="Sylfaen" w:hint="eastAsia"/>
        </w:rPr>
        <w:t>это</w:t>
      </w:r>
      <w:r w:rsidR="00C61E94" w:rsidRPr="00AB54FD">
        <w:rPr>
          <w:rFonts w:ascii="GHEA Grapalat" w:hAnsi="GHEA Grapalat" w:cs="Sylfaen"/>
        </w:rPr>
        <w:t xml:space="preserve"> </w:t>
      </w:r>
      <w:r w:rsidR="00C61E94" w:rsidRPr="00AB54FD">
        <w:rPr>
          <w:rFonts w:ascii="GHEA Grapalat" w:hAnsi="GHEA Grapalat" w:cs="Sylfaen" w:hint="eastAsia"/>
        </w:rPr>
        <w:t>обстоятельство</w:t>
      </w:r>
      <w:r w:rsidR="00C61E94" w:rsidRPr="00AB54FD">
        <w:rPr>
          <w:rFonts w:ascii="GHEA Grapalat" w:hAnsi="GHEA Grapalat" w:cs="Sylfaen"/>
        </w:rPr>
        <w:t xml:space="preserve"> </w:t>
      </w:r>
      <w:r w:rsidR="00C61E94" w:rsidRPr="00AB54FD">
        <w:rPr>
          <w:rFonts w:ascii="GHEA Grapalat" w:hAnsi="GHEA Grapalat" w:cs="Sylfaen" w:hint="eastAsia"/>
        </w:rPr>
        <w:t>считается</w:t>
      </w:r>
      <w:r w:rsidR="00C61E94" w:rsidRPr="00AB54FD">
        <w:rPr>
          <w:rFonts w:ascii="GHEA Grapalat" w:hAnsi="GHEA Grapalat" w:cs="Sylfaen"/>
        </w:rPr>
        <w:t xml:space="preserve"> </w:t>
      </w:r>
      <w:r w:rsidR="00C61E94" w:rsidRPr="00AB54FD">
        <w:rPr>
          <w:rFonts w:ascii="GHEA Grapalat" w:hAnsi="GHEA Grapalat" w:cs="Sylfaen" w:hint="eastAsia"/>
        </w:rPr>
        <w:t>нарушением</w:t>
      </w:r>
      <w:r w:rsidR="00C61E94" w:rsidRPr="00AB54FD">
        <w:rPr>
          <w:rFonts w:ascii="GHEA Grapalat" w:hAnsi="GHEA Grapalat" w:cs="Sylfaen"/>
        </w:rPr>
        <w:t xml:space="preserve"> </w:t>
      </w:r>
      <w:r w:rsidR="00C61E94" w:rsidRPr="00AB54FD">
        <w:rPr>
          <w:rFonts w:ascii="GHEA Grapalat" w:hAnsi="GHEA Grapalat" w:cs="Sylfaen" w:hint="eastAsia"/>
        </w:rPr>
        <w:t>обязательства</w:t>
      </w:r>
      <w:r w:rsidR="00C61E94" w:rsidRPr="00AB54FD">
        <w:rPr>
          <w:rFonts w:ascii="GHEA Grapalat" w:hAnsi="GHEA Grapalat" w:cs="Sylfaen"/>
        </w:rPr>
        <w:t xml:space="preserve"> </w:t>
      </w:r>
      <w:r w:rsidR="00C61E94" w:rsidRPr="00AB54FD">
        <w:rPr>
          <w:rFonts w:ascii="GHEA Grapalat" w:hAnsi="GHEA Grapalat" w:cs="Sylfaen" w:hint="eastAsia"/>
        </w:rPr>
        <w:t>участника</w:t>
      </w:r>
      <w:r w:rsidR="00C61E94" w:rsidRPr="00AB54FD">
        <w:rPr>
          <w:rFonts w:ascii="GHEA Grapalat" w:hAnsi="GHEA Grapalat" w:cs="Sylfaen"/>
        </w:rPr>
        <w:t xml:space="preserve"> </w:t>
      </w:r>
      <w:r w:rsidR="00C61E94" w:rsidRPr="00AB54FD">
        <w:rPr>
          <w:rFonts w:ascii="GHEA Grapalat" w:hAnsi="GHEA Grapalat" w:cs="Sylfaen" w:hint="eastAsia"/>
        </w:rPr>
        <w:t>в</w:t>
      </w:r>
      <w:r w:rsidR="00C61E94" w:rsidRPr="00AB54FD">
        <w:rPr>
          <w:rFonts w:ascii="GHEA Grapalat" w:hAnsi="GHEA Grapalat" w:cs="Sylfaen"/>
        </w:rPr>
        <w:t xml:space="preserve"> </w:t>
      </w:r>
      <w:r w:rsidR="00C61E94" w:rsidRPr="00AB54FD">
        <w:rPr>
          <w:rFonts w:ascii="GHEA Grapalat" w:hAnsi="GHEA Grapalat" w:cs="Sylfaen" w:hint="eastAsia"/>
        </w:rPr>
        <w:t>рамках</w:t>
      </w:r>
      <w:r w:rsidR="00C61E94" w:rsidRPr="00AB54FD">
        <w:rPr>
          <w:rFonts w:ascii="GHEA Grapalat" w:hAnsi="GHEA Grapalat" w:cs="Sylfaen"/>
        </w:rPr>
        <w:t xml:space="preserve"> </w:t>
      </w:r>
      <w:r w:rsidR="00C61E94" w:rsidRPr="00AB54FD">
        <w:rPr>
          <w:rFonts w:ascii="GHEA Grapalat" w:hAnsi="GHEA Grapalat" w:cs="Sylfaen" w:hint="eastAsia"/>
        </w:rPr>
        <w:t>процесса</w:t>
      </w:r>
      <w:r w:rsidR="00C61E94" w:rsidRPr="00AB54FD">
        <w:rPr>
          <w:rFonts w:ascii="GHEA Grapalat" w:hAnsi="GHEA Grapalat" w:cs="Sylfaen"/>
        </w:rPr>
        <w:t xml:space="preserve"> </w:t>
      </w:r>
      <w:r w:rsidR="00C61E94" w:rsidRPr="00AB54FD">
        <w:rPr>
          <w:rFonts w:ascii="GHEA Grapalat" w:hAnsi="GHEA Grapalat" w:cs="Sylfaen" w:hint="eastAsia"/>
        </w:rPr>
        <w:t>закупки</w:t>
      </w:r>
      <w:r w:rsidR="00C61E94" w:rsidRPr="00AB54FD">
        <w:rPr>
          <w:rFonts w:ascii="GHEA Grapalat" w:hAnsi="GHEA Grapalat" w:cs="Sylfaen"/>
        </w:rPr>
        <w:t>.</w:t>
      </w:r>
    </w:p>
    <w:p w:rsidR="007079C9" w:rsidRPr="00AB54FD" w:rsidRDefault="007079C9" w:rsidP="007079C9">
      <w:pPr>
        <w:widowControl w:val="0"/>
        <w:tabs>
          <w:tab w:val="left" w:pos="0"/>
        </w:tabs>
        <w:ind w:left="-284" w:firstLine="284"/>
        <w:jc w:val="both"/>
        <w:rPr>
          <w:rFonts w:ascii="GHEA Grapalat" w:hAnsi="GHEA Grapalat"/>
        </w:rPr>
      </w:pPr>
      <w:r w:rsidRPr="00AB54FD">
        <w:rPr>
          <w:rFonts w:ascii="GHEA Grapalat" w:hAnsi="GHEA Grapalat" w:cs="Sylfaen"/>
        </w:rPr>
        <w:t>-</w:t>
      </w:r>
      <w:r w:rsidRPr="00AB54FD">
        <w:rPr>
          <w:rFonts w:ascii="GHEA Grapalat" w:hAnsi="GHEA Grapalat"/>
        </w:rPr>
        <w:t xml:space="preserve"> Обстоятельство, предусмотренное в пункте 8.8</w:t>
      </w:r>
      <w:r w:rsidRPr="00AB54FD">
        <w:rPr>
          <w:rFonts w:ascii="GHEA Grapalat" w:hAnsi="GHEA Grapalat"/>
          <w:lang w:val="hy-AM"/>
        </w:rPr>
        <w:t>.1</w:t>
      </w:r>
      <w:r w:rsidRPr="00AB54FD">
        <w:rPr>
          <w:rFonts w:ascii="GHEA Grapalat" w:hAnsi="GHEA Grapalat"/>
        </w:rPr>
        <w:t xml:space="preserve"> части</w:t>
      </w:r>
      <w:r w:rsidRPr="00AB54FD">
        <w:rPr>
          <w:rFonts w:ascii="GHEA Grapalat" w:hAnsi="GHEA Grapalat"/>
          <w:lang w:val="hy-AM"/>
        </w:rPr>
        <w:t xml:space="preserve"> 1</w:t>
      </w:r>
      <w:r w:rsidRPr="00AB54FD">
        <w:rPr>
          <w:rFonts w:ascii="GHEA Grapalat" w:hAnsi="GHEA Grapalat"/>
        </w:rPr>
        <w:t xml:space="preserve"> настоящего приглашения, не считается нарушением обязательств, взятых в рамках процесса закупки.</w:t>
      </w:r>
    </w:p>
    <w:p w:rsidR="00A63D83" w:rsidRPr="00AB54FD" w:rsidRDefault="00A63D83" w:rsidP="00B46D58">
      <w:pPr>
        <w:widowControl w:val="0"/>
        <w:tabs>
          <w:tab w:val="left" w:pos="1276"/>
        </w:tabs>
        <w:spacing w:after="160"/>
        <w:ind w:firstLine="567"/>
        <w:jc w:val="both"/>
        <w:rPr>
          <w:rFonts w:ascii="GHEA Grapalat" w:hAnsi="GHEA Grapalat"/>
        </w:rPr>
      </w:pPr>
      <w:r w:rsidRPr="00AB54FD">
        <w:rPr>
          <w:rFonts w:ascii="GHEA Grapalat" w:hAnsi="GHEA Grapalat"/>
        </w:rPr>
        <w:t>8.1</w:t>
      </w:r>
      <w:r w:rsidR="00C44C97" w:rsidRPr="00AB54FD">
        <w:rPr>
          <w:rFonts w:ascii="GHEA Grapalat" w:hAnsi="GHEA Grapalat"/>
        </w:rPr>
        <w:t>4</w:t>
      </w:r>
      <w:r w:rsidR="00A31DCA" w:rsidRPr="00AB54F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B54F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B54FD">
        <w:rPr>
          <w:rFonts w:ascii="GHEA Grapalat" w:hAnsi="GHEA Grapalat"/>
          <w:sz w:val="24"/>
          <w:szCs w:val="24"/>
        </w:rPr>
        <w:t>8.1</w:t>
      </w:r>
      <w:r w:rsidR="00C44C97" w:rsidRPr="00AB54FD">
        <w:rPr>
          <w:rFonts w:ascii="GHEA Grapalat" w:hAnsi="GHEA Grapalat"/>
          <w:sz w:val="24"/>
          <w:szCs w:val="24"/>
        </w:rPr>
        <w:t>5</w:t>
      </w:r>
      <w:r w:rsidRPr="00AB54FD">
        <w:rPr>
          <w:rFonts w:ascii="GHEA Grapalat" w:hAnsi="GHEA Grapalat"/>
          <w:sz w:val="24"/>
          <w:szCs w:val="24"/>
        </w:rPr>
        <w:t xml:space="preserve"> </w:t>
      </w:r>
      <w:r w:rsidR="00C44C97" w:rsidRPr="00AB54FD">
        <w:rPr>
          <w:rFonts w:ascii="GHEA Grapalat" w:hAnsi="GHEA Grapalat"/>
          <w:sz w:val="24"/>
          <w:szCs w:val="24"/>
        </w:rPr>
        <w:t>Документы, указанные в пункте</w:t>
      </w:r>
      <w:r w:rsidR="00A74478" w:rsidRPr="00AB54FD">
        <w:rPr>
          <w:rFonts w:ascii="GHEA Grapalat" w:hAnsi="GHEA Grapalat"/>
          <w:sz w:val="24"/>
          <w:szCs w:val="24"/>
        </w:rPr>
        <w:t xml:space="preserve"> 8.</w:t>
      </w:r>
      <w:r w:rsidR="00F20C21" w:rsidRPr="00AB54FD">
        <w:rPr>
          <w:rFonts w:ascii="GHEA Grapalat" w:hAnsi="GHEA Grapalat"/>
          <w:sz w:val="24"/>
          <w:szCs w:val="24"/>
        </w:rPr>
        <w:t>8</w:t>
      </w:r>
      <w:r w:rsidR="00A74478" w:rsidRPr="00AB54FD">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B54FD">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B54F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B54FD">
        <w:rPr>
          <w:rFonts w:ascii="GHEA Grapalat" w:hAnsi="GHEA Grapalat"/>
          <w:sz w:val="24"/>
          <w:szCs w:val="24"/>
        </w:rPr>
        <w:t>8.</w:t>
      </w:r>
      <w:r w:rsidR="0093610F" w:rsidRPr="00AB54FD">
        <w:rPr>
          <w:rFonts w:ascii="GHEA Grapalat" w:hAnsi="GHEA Grapalat"/>
          <w:sz w:val="24"/>
          <w:szCs w:val="24"/>
        </w:rPr>
        <w:t>1</w:t>
      </w:r>
      <w:r w:rsidR="00E520F6" w:rsidRPr="00AB54FD">
        <w:rPr>
          <w:rFonts w:ascii="GHEA Grapalat" w:hAnsi="GHEA Grapalat"/>
          <w:sz w:val="24"/>
          <w:szCs w:val="24"/>
        </w:rPr>
        <w:t>6</w:t>
      </w:r>
      <w:r w:rsidR="00EE0CB1" w:rsidRPr="00AB54FD">
        <w:rPr>
          <w:rFonts w:ascii="GHEA Grapalat" w:hAnsi="GHEA Grapalat"/>
          <w:sz w:val="24"/>
          <w:szCs w:val="24"/>
        </w:rPr>
        <w:t>.</w:t>
      </w:r>
      <w:r w:rsidR="00EE0CB1" w:rsidRPr="00AB54FD">
        <w:rPr>
          <w:rFonts w:ascii="GHEA Grapalat" w:hAnsi="GHEA Grapalat"/>
          <w:sz w:val="24"/>
          <w:szCs w:val="24"/>
        </w:rPr>
        <w:tab/>
      </w:r>
      <w:r w:rsidRPr="00AB54F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AB54FD" w:rsidRDefault="00BF457D" w:rsidP="00C04986">
      <w:pPr>
        <w:widowControl w:val="0"/>
        <w:tabs>
          <w:tab w:val="left" w:pos="1276"/>
        </w:tabs>
        <w:spacing w:after="160"/>
        <w:ind w:firstLine="567"/>
        <w:jc w:val="both"/>
        <w:rPr>
          <w:rFonts w:ascii="GHEA Grapalat" w:hAnsi="GHEA Grapalat"/>
        </w:rPr>
      </w:pPr>
      <w:r w:rsidRPr="00AB54FD">
        <w:rPr>
          <w:rFonts w:ascii="GHEA Grapalat" w:hAnsi="GHEA Grapalat"/>
        </w:rPr>
        <w:t>8.1</w:t>
      </w:r>
      <w:r w:rsidR="00E520F6" w:rsidRPr="00AB54FD">
        <w:rPr>
          <w:rFonts w:ascii="GHEA Grapalat" w:hAnsi="GHEA Grapalat"/>
        </w:rPr>
        <w:t>7</w:t>
      </w:r>
      <w:r w:rsidRPr="00AB54FD">
        <w:rPr>
          <w:rFonts w:ascii="GHEA Grapalat" w:hAnsi="GHEA Grapalat"/>
        </w:rPr>
        <w:t>.</w:t>
      </w:r>
      <w:r w:rsidRPr="00AB54FD">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B54FD" w:rsidRDefault="00BF457D" w:rsidP="00C04986">
      <w:pPr>
        <w:widowControl w:val="0"/>
        <w:spacing w:after="160"/>
        <w:ind w:firstLine="567"/>
        <w:jc w:val="both"/>
        <w:rPr>
          <w:rFonts w:ascii="GHEA Grapalat" w:hAnsi="GHEA Grapalat"/>
        </w:rPr>
      </w:pPr>
      <w:r w:rsidRPr="00AB54FD">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B54F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B54FD">
        <w:rPr>
          <w:rFonts w:ascii="GHEA Grapalat" w:hAnsi="GHEA Grapalat"/>
          <w:sz w:val="24"/>
          <w:szCs w:val="24"/>
        </w:rPr>
        <w:t>8.</w:t>
      </w:r>
      <w:r w:rsidR="000E624C" w:rsidRPr="00AB54FD">
        <w:rPr>
          <w:rFonts w:ascii="GHEA Grapalat" w:hAnsi="GHEA Grapalat"/>
          <w:sz w:val="24"/>
          <w:szCs w:val="24"/>
          <w:lang w:val="hy-AM"/>
        </w:rPr>
        <w:t>1</w:t>
      </w:r>
      <w:r w:rsidR="00E520F6" w:rsidRPr="00AB54FD">
        <w:rPr>
          <w:rFonts w:ascii="GHEA Grapalat" w:hAnsi="GHEA Grapalat"/>
          <w:sz w:val="24"/>
          <w:szCs w:val="24"/>
        </w:rPr>
        <w:t>8</w:t>
      </w:r>
      <w:r w:rsidRPr="00AB54FD">
        <w:rPr>
          <w:rFonts w:ascii="GHEA Grapalat" w:hAnsi="GHEA Grapalat"/>
          <w:sz w:val="24"/>
          <w:szCs w:val="24"/>
        </w:rPr>
        <w:t>.</w:t>
      </w:r>
      <w:r w:rsidR="00EE0CB1" w:rsidRPr="00AB54FD">
        <w:rPr>
          <w:rFonts w:ascii="GHEA Grapalat" w:hAnsi="GHEA Grapalat"/>
          <w:sz w:val="24"/>
          <w:szCs w:val="24"/>
        </w:rPr>
        <w:tab/>
      </w:r>
      <w:r w:rsidRPr="00AB54FD">
        <w:rPr>
          <w:rFonts w:ascii="GHEA Grapalat" w:hAnsi="GHEA Grapalat"/>
          <w:sz w:val="24"/>
          <w:szCs w:val="24"/>
        </w:rPr>
        <w:t>Оценка заявок и определение отобранного участника осуществляются по отдельным лотам</w:t>
      </w:r>
      <w:r w:rsidR="00757B7C" w:rsidRPr="00AB54FD">
        <w:rPr>
          <w:rStyle w:val="FootnoteReference"/>
          <w:rFonts w:ascii="GHEA Grapalat" w:hAnsi="GHEA Grapalat"/>
          <w:sz w:val="24"/>
          <w:szCs w:val="24"/>
        </w:rPr>
        <w:footnoteReference w:customMarkFollows="1" w:id="4"/>
        <w:t>10</w:t>
      </w:r>
      <w:r w:rsidRPr="00AB54FD">
        <w:rPr>
          <w:rFonts w:ascii="GHEA Grapalat" w:hAnsi="GHEA Grapalat"/>
          <w:sz w:val="24"/>
          <w:szCs w:val="24"/>
        </w:rPr>
        <w:t xml:space="preserve">. </w:t>
      </w:r>
    </w:p>
    <w:p w:rsidR="00583092" w:rsidRPr="00AB54FD" w:rsidRDefault="00A150A9" w:rsidP="00B46D58">
      <w:pPr>
        <w:widowControl w:val="0"/>
        <w:tabs>
          <w:tab w:val="left" w:pos="1276"/>
        </w:tabs>
        <w:spacing w:after="160"/>
        <w:ind w:firstLine="567"/>
        <w:jc w:val="both"/>
        <w:rPr>
          <w:rFonts w:ascii="GHEA Grapalat" w:hAnsi="GHEA Grapalat"/>
        </w:rPr>
      </w:pPr>
      <w:r w:rsidRPr="00AB54FD">
        <w:rPr>
          <w:rFonts w:ascii="GHEA Grapalat" w:hAnsi="GHEA Grapalat"/>
        </w:rPr>
        <w:t>8.</w:t>
      </w:r>
      <w:r w:rsidR="0018426E" w:rsidRPr="00AB54FD">
        <w:rPr>
          <w:rFonts w:ascii="GHEA Grapalat" w:hAnsi="GHEA Grapalat"/>
        </w:rPr>
        <w:t>1</w:t>
      </w:r>
      <w:r w:rsidR="00144C98" w:rsidRPr="00AB54FD">
        <w:rPr>
          <w:rFonts w:ascii="GHEA Grapalat" w:hAnsi="GHEA Grapalat"/>
        </w:rPr>
        <w:t>9</w:t>
      </w:r>
      <w:r w:rsidR="009F2C5D" w:rsidRPr="00AB54FD">
        <w:rPr>
          <w:rFonts w:ascii="GHEA Grapalat" w:hAnsi="GHEA Grapalat"/>
        </w:rPr>
        <w:t>.</w:t>
      </w:r>
      <w:r w:rsidR="009F2C5D" w:rsidRPr="00AB54FD">
        <w:rPr>
          <w:rFonts w:ascii="GHEA Grapalat" w:hAnsi="GHEA Grapalat"/>
        </w:rPr>
        <w:tab/>
      </w:r>
      <w:r w:rsidRPr="00AB54FD">
        <w:rPr>
          <w:rFonts w:ascii="GHEA Grapalat" w:hAnsi="GHEA Grapalat"/>
        </w:rPr>
        <w:t>В случае если отобранный участник не заключает (отказывается</w:t>
      </w:r>
      <w:r w:rsidR="00521B59" w:rsidRPr="00AB54FD">
        <w:rPr>
          <w:rFonts w:ascii="Courier New" w:hAnsi="Courier New" w:cs="Courier New"/>
          <w:lang w:val="en-US"/>
        </w:rPr>
        <w:t> </w:t>
      </w:r>
      <w:r w:rsidRPr="00AB54FD">
        <w:rPr>
          <w:rFonts w:ascii="GHEA Grapalat" w:hAnsi="GHEA Grapalat"/>
        </w:rPr>
        <w:t xml:space="preserve">заключать) договор или лишается права на заключение договора, </w:t>
      </w:r>
      <w:r w:rsidR="000702A0" w:rsidRPr="00AB54FD">
        <w:rPr>
          <w:rFonts w:ascii="GHEA Grapalat" w:hAnsi="GHEA Grapalat"/>
        </w:rPr>
        <w:t xml:space="preserve">решением комиссии </w:t>
      </w:r>
      <w:r w:rsidR="005F2F3B" w:rsidRPr="00AB54FD">
        <w:rPr>
          <w:rFonts w:ascii="GHEA Grapalat" w:hAnsi="GHEA Grapalat"/>
        </w:rPr>
        <w:t xml:space="preserve">отобранным  </w:t>
      </w:r>
      <w:r w:rsidRPr="00AB54FD">
        <w:rPr>
          <w:rFonts w:ascii="GHEA Grapalat" w:hAnsi="GHEA Grapalat"/>
        </w:rPr>
        <w:t>участник</w:t>
      </w:r>
      <w:r w:rsidR="005F2F3B" w:rsidRPr="00AB54FD">
        <w:rPr>
          <w:rFonts w:ascii="GHEA Grapalat" w:hAnsi="GHEA Grapalat"/>
        </w:rPr>
        <w:t xml:space="preserve">ом </w:t>
      </w:r>
      <w:r w:rsidR="005F2F3B" w:rsidRPr="00AB54FD">
        <w:rPr>
          <w:rFonts w:ascii="GHEA Grapalat" w:hAnsi="GHEA Grapalat"/>
          <w:lang w:val="hy-AM"/>
        </w:rPr>
        <w:t xml:space="preserve"> </w:t>
      </w:r>
      <w:r w:rsidR="005F2F3B" w:rsidRPr="00AB54FD">
        <w:rPr>
          <w:rFonts w:ascii="GHEA Grapalat" w:hAnsi="GHEA Grapalat"/>
        </w:rPr>
        <w:t>признается участник занявший следующее место</w:t>
      </w:r>
      <w:r w:rsidR="00951CE5" w:rsidRPr="00AB54FD">
        <w:rPr>
          <w:rFonts w:ascii="GHEA Grapalat" w:hAnsi="GHEA Grapalat"/>
          <w:lang w:val="hy-AM"/>
        </w:rPr>
        <w:t xml:space="preserve"> </w:t>
      </w:r>
      <w:r w:rsidR="00951CE5" w:rsidRPr="00AB54FD">
        <w:rPr>
          <w:rFonts w:ascii="GHEA Grapalat" w:hAnsi="GHEA Grapalat"/>
        </w:rPr>
        <w:t>с</w:t>
      </w:r>
      <w:r w:rsidRPr="00AB54FD">
        <w:rPr>
          <w:rFonts w:ascii="GHEA Grapalat" w:hAnsi="GHEA Grapalat"/>
        </w:rPr>
        <w:t xml:space="preserve"> </w:t>
      </w:r>
      <w:r w:rsidR="00951CE5" w:rsidRPr="00AB54FD">
        <w:rPr>
          <w:rFonts w:ascii="GHEA Grapalat" w:hAnsi="GHEA Grapalat"/>
        </w:rPr>
        <w:t>применением процедуры</w:t>
      </w:r>
      <w:r w:rsidRPr="00AB54FD">
        <w:rPr>
          <w:rFonts w:ascii="GHEA Grapalat" w:hAnsi="GHEA Grapalat"/>
        </w:rPr>
        <w:t>, установленн</w:t>
      </w:r>
      <w:r w:rsidR="00951CE5" w:rsidRPr="00AB54FD">
        <w:rPr>
          <w:rFonts w:ascii="GHEA Grapalat" w:hAnsi="GHEA Grapalat"/>
        </w:rPr>
        <w:t>ой</w:t>
      </w:r>
      <w:r w:rsidRPr="00AB54FD">
        <w:rPr>
          <w:rFonts w:ascii="GHEA Grapalat" w:hAnsi="GHEA Grapalat"/>
        </w:rPr>
        <w:t xml:space="preserve"> пунктами 8.1</w:t>
      </w:r>
      <w:r w:rsidR="00C808AC" w:rsidRPr="00AB54FD">
        <w:rPr>
          <w:rFonts w:ascii="GHEA Grapalat" w:hAnsi="GHEA Grapalat"/>
        </w:rPr>
        <w:t>2</w:t>
      </w:r>
      <w:r w:rsidRPr="00AB54FD">
        <w:rPr>
          <w:rFonts w:ascii="GHEA Grapalat" w:hAnsi="GHEA Grapalat"/>
        </w:rPr>
        <w:t>-8.</w:t>
      </w:r>
      <w:r w:rsidR="00807FD0" w:rsidRPr="00AB54FD">
        <w:rPr>
          <w:rFonts w:ascii="GHEA Grapalat" w:hAnsi="GHEA Grapalat"/>
        </w:rPr>
        <w:t>19</w:t>
      </w:r>
      <w:r w:rsidR="007854B2" w:rsidRPr="00AB54FD">
        <w:rPr>
          <w:rFonts w:ascii="GHEA Grapalat" w:hAnsi="GHEA Grapalat"/>
        </w:rPr>
        <w:t xml:space="preserve"> </w:t>
      </w:r>
      <w:r w:rsidRPr="00AB54FD">
        <w:rPr>
          <w:rFonts w:ascii="GHEA Grapalat" w:hAnsi="GHEA Grapalat"/>
        </w:rPr>
        <w:t>части 1 настоящего Приглашения.</w:t>
      </w:r>
    </w:p>
    <w:p w:rsidR="00583092" w:rsidRPr="00AB54F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B54FD">
        <w:rPr>
          <w:rFonts w:ascii="GHEA Grapalat" w:hAnsi="GHEA Grapalat"/>
          <w:sz w:val="24"/>
          <w:szCs w:val="24"/>
        </w:rPr>
        <w:t>8.</w:t>
      </w:r>
      <w:r w:rsidR="00144C98" w:rsidRPr="00AB54FD">
        <w:rPr>
          <w:rFonts w:ascii="GHEA Grapalat" w:hAnsi="GHEA Grapalat"/>
          <w:sz w:val="24"/>
          <w:szCs w:val="24"/>
        </w:rPr>
        <w:t>20</w:t>
      </w:r>
      <w:r w:rsidR="00FA2DBA" w:rsidRPr="00AB54FD">
        <w:rPr>
          <w:rFonts w:ascii="GHEA Grapalat" w:hAnsi="GHEA Grapalat"/>
          <w:sz w:val="24"/>
          <w:szCs w:val="24"/>
        </w:rPr>
        <w:t>.</w:t>
      </w:r>
      <w:r w:rsidR="00FA2DBA" w:rsidRPr="00AB54FD">
        <w:rPr>
          <w:rFonts w:ascii="GHEA Grapalat" w:hAnsi="GHEA Grapalat"/>
          <w:sz w:val="24"/>
          <w:szCs w:val="24"/>
        </w:rPr>
        <w:tab/>
      </w:r>
      <w:r w:rsidRPr="00AB54F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B54FD" w:rsidRDefault="00662165" w:rsidP="00B46D58">
      <w:pPr>
        <w:pStyle w:val="BodyTextIndent2"/>
        <w:widowControl w:val="0"/>
        <w:spacing w:after="160" w:line="240" w:lineRule="auto"/>
        <w:ind w:firstLine="567"/>
        <w:rPr>
          <w:rFonts w:ascii="GHEA Grapalat" w:hAnsi="GHEA Grapalat"/>
          <w:sz w:val="24"/>
          <w:szCs w:val="24"/>
        </w:rPr>
      </w:pPr>
      <w:r w:rsidRPr="00AB54F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B54F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B54FD">
        <w:rPr>
          <w:rFonts w:ascii="GHEA Grapalat" w:hAnsi="GHEA Grapalat"/>
          <w:sz w:val="24"/>
          <w:szCs w:val="24"/>
        </w:rPr>
        <w:t>8.</w:t>
      </w:r>
      <w:r w:rsidR="005A79EE" w:rsidRPr="00AB54FD">
        <w:rPr>
          <w:rFonts w:ascii="GHEA Grapalat" w:hAnsi="GHEA Grapalat"/>
          <w:sz w:val="24"/>
          <w:szCs w:val="24"/>
        </w:rPr>
        <w:t>2</w:t>
      </w:r>
      <w:r w:rsidR="005F1A20" w:rsidRPr="00AB54FD">
        <w:rPr>
          <w:rFonts w:ascii="GHEA Grapalat" w:hAnsi="GHEA Grapalat"/>
          <w:sz w:val="24"/>
          <w:szCs w:val="24"/>
        </w:rPr>
        <w:t>1</w:t>
      </w:r>
      <w:r w:rsidRPr="00AB54FD">
        <w:rPr>
          <w:rFonts w:ascii="GHEA Grapalat" w:hAnsi="GHEA Grapalat"/>
          <w:sz w:val="24"/>
          <w:szCs w:val="24"/>
        </w:rPr>
        <w:t>.</w:t>
      </w:r>
      <w:r w:rsidR="00FA2DBA" w:rsidRPr="00AB54FD">
        <w:rPr>
          <w:rFonts w:ascii="GHEA Grapalat" w:hAnsi="GHEA Grapalat"/>
          <w:sz w:val="24"/>
          <w:szCs w:val="24"/>
        </w:rPr>
        <w:tab/>
      </w:r>
      <w:r w:rsidRPr="00AB54FD">
        <w:rPr>
          <w:rFonts w:ascii="GHEA Grapalat" w:hAnsi="GHEA Grapalat"/>
          <w:sz w:val="24"/>
          <w:szCs w:val="24"/>
        </w:rPr>
        <w:t>С целью применения пункта 8.</w:t>
      </w:r>
      <w:r w:rsidR="005F1A20" w:rsidRPr="00AB54FD">
        <w:rPr>
          <w:rFonts w:ascii="GHEA Grapalat" w:hAnsi="GHEA Grapalat"/>
          <w:sz w:val="24"/>
          <w:szCs w:val="24"/>
        </w:rPr>
        <w:t>20</w:t>
      </w:r>
      <w:r w:rsidRPr="00AB54FD">
        <w:rPr>
          <w:rFonts w:ascii="GHEA Grapalat" w:hAnsi="GHEA Grapalat"/>
          <w:sz w:val="24"/>
          <w:szCs w:val="24"/>
        </w:rPr>
        <w:t xml:space="preserve">. части 1 настоящего приглашения </w:t>
      </w:r>
      <w:r w:rsidR="005A79EE" w:rsidRPr="00AB54FD">
        <w:rPr>
          <w:rFonts w:ascii="GHEA Grapalat" w:hAnsi="GHEA Grapalat"/>
          <w:sz w:val="24"/>
          <w:szCs w:val="24"/>
        </w:rPr>
        <w:t xml:space="preserve">может быть созвано </w:t>
      </w:r>
      <w:r w:rsidRPr="00AB54FD">
        <w:rPr>
          <w:rFonts w:ascii="GHEA Grapalat" w:hAnsi="GHEA Grapalat"/>
          <w:sz w:val="24"/>
          <w:szCs w:val="24"/>
        </w:rPr>
        <w:t>внеочередное заседание комиссии.</w:t>
      </w:r>
    </w:p>
    <w:p w:rsidR="00E45ACA" w:rsidRPr="00AB54FD" w:rsidRDefault="00A150A9" w:rsidP="00B46D58">
      <w:pPr>
        <w:pStyle w:val="norm"/>
        <w:widowControl w:val="0"/>
        <w:tabs>
          <w:tab w:val="left" w:pos="1276"/>
        </w:tabs>
        <w:spacing w:after="160" w:line="240" w:lineRule="auto"/>
        <w:ind w:firstLine="567"/>
        <w:rPr>
          <w:rFonts w:ascii="GHEA Grapalat" w:hAnsi="GHEA Grapalat"/>
          <w:sz w:val="24"/>
          <w:szCs w:val="24"/>
        </w:rPr>
      </w:pPr>
      <w:r w:rsidRPr="00AB54FD">
        <w:rPr>
          <w:rFonts w:ascii="GHEA Grapalat" w:hAnsi="GHEA Grapalat"/>
          <w:spacing w:val="-6"/>
          <w:sz w:val="24"/>
          <w:szCs w:val="24"/>
        </w:rPr>
        <w:t>8.</w:t>
      </w:r>
      <w:r w:rsidR="007D73EF" w:rsidRPr="00AB54FD">
        <w:rPr>
          <w:rFonts w:ascii="GHEA Grapalat" w:hAnsi="GHEA Grapalat"/>
          <w:spacing w:val="-6"/>
          <w:sz w:val="24"/>
          <w:szCs w:val="24"/>
        </w:rPr>
        <w:t>22</w:t>
      </w:r>
      <w:r w:rsidR="00544D9F" w:rsidRPr="00AB54FD">
        <w:rPr>
          <w:rFonts w:ascii="GHEA Grapalat" w:hAnsi="GHEA Grapalat"/>
          <w:spacing w:val="-6"/>
          <w:sz w:val="24"/>
          <w:szCs w:val="24"/>
        </w:rPr>
        <w:t>.</w:t>
      </w:r>
      <w:r w:rsidR="00544D9F" w:rsidRPr="00AB54FD">
        <w:rPr>
          <w:rFonts w:ascii="GHEA Grapalat" w:hAnsi="GHEA Grapalat"/>
          <w:spacing w:val="-6"/>
          <w:sz w:val="24"/>
          <w:szCs w:val="24"/>
        </w:rPr>
        <w:tab/>
      </w:r>
      <w:r w:rsidRPr="00AB54FD">
        <w:rPr>
          <w:rFonts w:ascii="GHEA Grapalat" w:hAnsi="GHEA Grapalat"/>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w:t>
      </w:r>
      <w:r w:rsidRPr="00AB54FD">
        <w:rPr>
          <w:rFonts w:ascii="GHEA Grapalat" w:hAnsi="GHEA Grapalat"/>
          <w:spacing w:val="-6"/>
          <w:sz w:val="24"/>
          <w:szCs w:val="24"/>
        </w:rPr>
        <w:lastRenderedPageBreak/>
        <w:t>бюллетене объявление относительно решения о заключении договора.</w:t>
      </w:r>
      <w:r w:rsidRPr="00AB54FD">
        <w:rPr>
          <w:rFonts w:ascii="GHEA Grapalat" w:hAnsi="GHEA Grapalat"/>
          <w:sz w:val="24"/>
          <w:szCs w:val="24"/>
        </w:rPr>
        <w:t xml:space="preserve"> Решение о</w:t>
      </w:r>
      <w:r w:rsidR="00BA2853" w:rsidRPr="00AB54FD">
        <w:rPr>
          <w:rFonts w:ascii="Courier New" w:hAnsi="Courier New" w:cs="Courier New"/>
          <w:sz w:val="24"/>
          <w:szCs w:val="24"/>
          <w:lang w:val="en-US"/>
        </w:rPr>
        <w:t> </w:t>
      </w:r>
      <w:r w:rsidRPr="00AB54FD">
        <w:rPr>
          <w:rFonts w:ascii="GHEA Grapalat" w:hAnsi="GHEA Grapalat"/>
          <w:sz w:val="24"/>
          <w:szCs w:val="24"/>
        </w:rPr>
        <w:t>заключении договора содержит краткую информацию об оценке заявок, о</w:t>
      </w:r>
      <w:r w:rsidR="00BA2853" w:rsidRPr="00AB54FD">
        <w:rPr>
          <w:rFonts w:ascii="Courier New" w:hAnsi="Courier New" w:cs="Courier New"/>
          <w:sz w:val="24"/>
          <w:szCs w:val="24"/>
          <w:lang w:val="en-US"/>
        </w:rPr>
        <w:t> </w:t>
      </w:r>
      <w:r w:rsidRPr="00AB54FD">
        <w:rPr>
          <w:rFonts w:ascii="GHEA Grapalat" w:hAnsi="GHEA Grapalat"/>
          <w:sz w:val="24"/>
          <w:szCs w:val="24"/>
        </w:rPr>
        <w:t>причинах, обосновывающих выбор отобранного участника, и объявление о</w:t>
      </w:r>
      <w:r w:rsidR="00BA2853" w:rsidRPr="00AB54FD">
        <w:rPr>
          <w:rFonts w:ascii="Courier New" w:hAnsi="Courier New" w:cs="Courier New"/>
          <w:sz w:val="24"/>
          <w:szCs w:val="24"/>
          <w:lang w:val="en-US"/>
        </w:rPr>
        <w:t> </w:t>
      </w:r>
      <w:r w:rsidRPr="00AB54FD">
        <w:rPr>
          <w:rFonts w:ascii="GHEA Grapalat" w:hAnsi="GHEA Grapalat"/>
          <w:sz w:val="24"/>
          <w:szCs w:val="24"/>
        </w:rPr>
        <w:t>периоде ожидания.</w:t>
      </w:r>
    </w:p>
    <w:p w:rsidR="00583092" w:rsidRPr="00AB54F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B54FD">
        <w:rPr>
          <w:rFonts w:ascii="GHEA Grapalat" w:hAnsi="GHEA Grapalat"/>
          <w:sz w:val="24"/>
          <w:szCs w:val="24"/>
        </w:rPr>
        <w:t>8.</w:t>
      </w:r>
      <w:r w:rsidR="00163324" w:rsidRPr="00AB54FD">
        <w:rPr>
          <w:rFonts w:ascii="GHEA Grapalat" w:hAnsi="GHEA Grapalat"/>
          <w:sz w:val="24"/>
          <w:szCs w:val="24"/>
        </w:rPr>
        <w:t>2</w:t>
      </w:r>
      <w:r w:rsidR="00E61E7C" w:rsidRPr="00AB54FD">
        <w:rPr>
          <w:rFonts w:ascii="GHEA Grapalat" w:hAnsi="GHEA Grapalat"/>
          <w:sz w:val="24"/>
          <w:szCs w:val="24"/>
        </w:rPr>
        <w:t>3</w:t>
      </w:r>
      <w:r w:rsidR="00BA2853" w:rsidRPr="00AB54FD">
        <w:rPr>
          <w:rFonts w:ascii="GHEA Grapalat" w:hAnsi="GHEA Grapalat"/>
          <w:sz w:val="24"/>
          <w:szCs w:val="24"/>
        </w:rPr>
        <w:t>.</w:t>
      </w:r>
      <w:r w:rsidR="00735C9B" w:rsidRPr="00AB54FD">
        <w:rPr>
          <w:rFonts w:ascii="GHEA Grapalat" w:hAnsi="GHEA Grapalat"/>
          <w:sz w:val="24"/>
          <w:szCs w:val="24"/>
        </w:rPr>
        <w:t xml:space="preserve"> </w:t>
      </w:r>
      <w:r w:rsidRPr="00AB54F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AB54FD"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AB54FD">
        <w:rPr>
          <w:rFonts w:ascii="GHEA Grapalat" w:hAnsi="GHEA Grapalat"/>
          <w:sz w:val="24"/>
          <w:szCs w:val="24"/>
        </w:rPr>
        <w:t>Период ожидания в случае настоящей процедуры составляет "</w:t>
      </w:r>
      <w:r w:rsidR="000119ED" w:rsidRPr="00AB54FD">
        <w:rPr>
          <w:rFonts w:ascii="GHEA Grapalat" w:hAnsi="GHEA Grapalat"/>
          <w:sz w:val="24"/>
          <w:szCs w:val="24"/>
          <w:lang w:val="hy-AM"/>
        </w:rPr>
        <w:t>7</w:t>
      </w:r>
      <w:r w:rsidRPr="00AB54FD">
        <w:rPr>
          <w:rFonts w:ascii="GHEA Grapalat" w:hAnsi="GHEA Grapalat"/>
          <w:sz w:val="24"/>
          <w:szCs w:val="24"/>
        </w:rPr>
        <w:t>" календарных дней. Период ожидания:</w:t>
      </w:r>
    </w:p>
    <w:p w:rsidR="00EE5A30" w:rsidRPr="00AB54FD"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AB54FD">
        <w:rPr>
          <w:rFonts w:ascii="GHEA Grapalat" w:hAnsi="GHEA Grapalat"/>
          <w:sz w:val="24"/>
          <w:szCs w:val="24"/>
        </w:rPr>
        <w:t>не применим, если заявку подал только один участник, с которым заключается договор</w:t>
      </w:r>
      <w:r w:rsidR="009E460F" w:rsidRPr="00AB54FD">
        <w:rPr>
          <w:rFonts w:ascii="GHEA Grapalat" w:hAnsi="GHEA Grapalat"/>
          <w:sz w:val="24"/>
          <w:szCs w:val="24"/>
        </w:rPr>
        <w:t>;</w:t>
      </w:r>
    </w:p>
    <w:p w:rsidR="00EE5A30" w:rsidRPr="00AB54FD"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AB54FD">
        <w:rPr>
          <w:rFonts w:ascii="GHEA Grapalat" w:hAnsi="GHEA Grapalat"/>
          <w:sz w:val="24"/>
          <w:szCs w:val="24"/>
        </w:rPr>
        <w:t>применим также в том случае, когда заявку подал только один участник и она была</w:t>
      </w:r>
      <w:r w:rsidRPr="00AB54FD">
        <w:rPr>
          <w:rFonts w:ascii="GHEA Grapalat" w:hAnsi="GHEA Grapalat"/>
          <w:szCs w:val="22"/>
        </w:rPr>
        <w:t xml:space="preserve"> </w:t>
      </w:r>
      <w:r w:rsidRPr="00AB54F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AB54FD"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sidRPr="00AB54FD">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AB54FD"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AB54FD" w:rsidRDefault="00AA0AD8" w:rsidP="00B46D58">
      <w:pPr>
        <w:widowControl w:val="0"/>
        <w:spacing w:after="160"/>
        <w:jc w:val="center"/>
        <w:rPr>
          <w:rFonts w:ascii="GHEA Grapalat" w:hAnsi="GHEA Grapalat" w:cs="Arial"/>
          <w:b/>
          <w:iCs/>
        </w:rPr>
      </w:pPr>
      <w:r w:rsidRPr="00AB54FD">
        <w:rPr>
          <w:rFonts w:ascii="GHEA Grapalat" w:hAnsi="GHEA Grapalat"/>
          <w:b/>
        </w:rPr>
        <w:t xml:space="preserve">9. ЗАКЛЮЧЕНИЕ ДОГОВОРА </w:t>
      </w:r>
    </w:p>
    <w:p w:rsidR="00096865" w:rsidRPr="00AB54FD" w:rsidRDefault="00AA0AD8" w:rsidP="00B46D58">
      <w:pPr>
        <w:widowControl w:val="0"/>
        <w:tabs>
          <w:tab w:val="left" w:pos="1134"/>
        </w:tabs>
        <w:spacing w:after="160"/>
        <w:ind w:firstLine="567"/>
        <w:jc w:val="both"/>
        <w:rPr>
          <w:rFonts w:ascii="GHEA Grapalat" w:hAnsi="GHEA Grapalat" w:cs="Sylfaen"/>
        </w:rPr>
      </w:pPr>
      <w:r w:rsidRPr="00AB54FD">
        <w:rPr>
          <w:rFonts w:ascii="GHEA Grapalat" w:hAnsi="GHEA Grapalat"/>
        </w:rPr>
        <w:t>9.1</w:t>
      </w:r>
      <w:r w:rsidR="002A3FC1" w:rsidRPr="00AB54FD">
        <w:rPr>
          <w:rFonts w:ascii="GHEA Grapalat" w:hAnsi="GHEA Grapalat"/>
        </w:rPr>
        <w:t>.</w:t>
      </w:r>
      <w:r w:rsidR="002A3FC1" w:rsidRPr="00AB54FD">
        <w:rPr>
          <w:rFonts w:ascii="GHEA Grapalat" w:hAnsi="GHEA Grapalat"/>
        </w:rPr>
        <w:tab/>
      </w:r>
      <w:r w:rsidRPr="00AB54F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B54FD" w:rsidRDefault="00AA0AD8" w:rsidP="00B46D58">
      <w:pPr>
        <w:widowControl w:val="0"/>
        <w:tabs>
          <w:tab w:val="left" w:pos="1134"/>
        </w:tabs>
        <w:spacing w:after="160"/>
        <w:ind w:firstLine="567"/>
        <w:jc w:val="both"/>
        <w:rPr>
          <w:rFonts w:ascii="GHEA Grapalat" w:hAnsi="GHEA Grapalat" w:cs="Sylfaen"/>
        </w:rPr>
      </w:pPr>
      <w:r w:rsidRPr="00AB54FD">
        <w:rPr>
          <w:rFonts w:ascii="GHEA Grapalat" w:hAnsi="GHEA Grapalat"/>
        </w:rPr>
        <w:t>9.2.</w:t>
      </w:r>
      <w:r w:rsidR="002A3FC1" w:rsidRPr="00AB54FD">
        <w:rPr>
          <w:rFonts w:ascii="GHEA Grapalat" w:hAnsi="GHEA Grapalat"/>
        </w:rPr>
        <w:tab/>
      </w:r>
      <w:r w:rsidR="005F0A8F" w:rsidRPr="00AB54FD">
        <w:rPr>
          <w:rFonts w:ascii="GHEA Grapalat" w:hAnsi="GHEA Grapalat"/>
        </w:rPr>
        <w:t>На</w:t>
      </w:r>
      <w:r w:rsidRPr="00AB54FD">
        <w:rPr>
          <w:rFonts w:ascii="GHEA Grapalat" w:hAnsi="GHEA Grapalat"/>
        </w:rPr>
        <w:t xml:space="preserve"> чет</w:t>
      </w:r>
      <w:r w:rsidR="005F0A8F" w:rsidRPr="00AB54FD">
        <w:rPr>
          <w:rFonts w:ascii="GHEA Grapalat" w:hAnsi="GHEA Grapalat"/>
        </w:rPr>
        <w:t>вертый</w:t>
      </w:r>
      <w:r w:rsidRPr="00AB54FD">
        <w:rPr>
          <w:rFonts w:ascii="GHEA Grapalat" w:hAnsi="GHEA Grapalat"/>
        </w:rPr>
        <w:t xml:space="preserve"> рабочи</w:t>
      </w:r>
      <w:r w:rsidR="005F0A8F" w:rsidRPr="00AB54FD">
        <w:rPr>
          <w:rFonts w:ascii="GHEA Grapalat" w:hAnsi="GHEA Grapalat"/>
        </w:rPr>
        <w:t>й</w:t>
      </w:r>
      <w:r w:rsidRPr="00AB54FD">
        <w:rPr>
          <w:rFonts w:ascii="GHEA Grapalat" w:hAnsi="GHEA Grapalat"/>
        </w:rPr>
        <w:t xml:space="preserve"> д</w:t>
      </w:r>
      <w:r w:rsidR="005F0A8F" w:rsidRPr="00AB54FD">
        <w:rPr>
          <w:rFonts w:ascii="GHEA Grapalat" w:hAnsi="GHEA Grapalat"/>
        </w:rPr>
        <w:t>е</w:t>
      </w:r>
      <w:r w:rsidRPr="00AB54FD">
        <w:rPr>
          <w:rFonts w:ascii="GHEA Grapalat" w:hAnsi="GHEA Grapalat"/>
        </w:rPr>
        <w:t>н</w:t>
      </w:r>
      <w:r w:rsidR="005F0A8F" w:rsidRPr="00AB54FD">
        <w:rPr>
          <w:rFonts w:ascii="GHEA Grapalat" w:hAnsi="GHEA Grapalat"/>
        </w:rPr>
        <w:t>ь</w:t>
      </w:r>
      <w:r w:rsidRPr="00AB54FD">
        <w:rPr>
          <w:rFonts w:ascii="GHEA Grapalat" w:hAnsi="GHEA Grapalat"/>
        </w:rPr>
        <w:t>, следующи</w:t>
      </w:r>
      <w:r w:rsidR="005F0A8F" w:rsidRPr="00AB54FD">
        <w:rPr>
          <w:rFonts w:ascii="GHEA Grapalat" w:hAnsi="GHEA Grapalat"/>
        </w:rPr>
        <w:t>й</w:t>
      </w:r>
      <w:r w:rsidRPr="00AB54FD">
        <w:rPr>
          <w:rFonts w:ascii="GHEA Grapalat" w:hAnsi="GHEA Grapalat"/>
        </w:rPr>
        <w:t xml:space="preserve"> за окончанием периода ожидания, установленного пунктом 8.</w:t>
      </w:r>
      <w:r w:rsidR="00DA3F9C" w:rsidRPr="00AB54FD">
        <w:rPr>
          <w:rFonts w:ascii="GHEA Grapalat" w:hAnsi="GHEA Grapalat"/>
        </w:rPr>
        <w:t>2</w:t>
      </w:r>
      <w:r w:rsidR="005F0A8F" w:rsidRPr="00AB54FD">
        <w:rPr>
          <w:rFonts w:ascii="GHEA Grapalat" w:hAnsi="GHEA Grapalat"/>
        </w:rPr>
        <w:t>3</w:t>
      </w:r>
      <w:r w:rsidRPr="00AB54F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AB54FD">
        <w:rPr>
          <w:rFonts w:ascii="GHEA Grapalat" w:hAnsi="GHEA Grapalat"/>
        </w:rPr>
        <w:t>четвертый</w:t>
      </w:r>
      <w:r w:rsidRPr="00AB54FD">
        <w:rPr>
          <w:rFonts w:ascii="GHEA Grapalat" w:hAnsi="GHEA Grapalat"/>
        </w:rPr>
        <w:t xml:space="preserve"> рабочий день, следующий за днем окончания периода ожидания, установленного пунктом 8.</w:t>
      </w:r>
      <w:r w:rsidR="00DA3F9C" w:rsidRPr="00AB54FD">
        <w:rPr>
          <w:rFonts w:ascii="GHEA Grapalat" w:hAnsi="GHEA Grapalat"/>
        </w:rPr>
        <w:t>2</w:t>
      </w:r>
      <w:r w:rsidR="00876543" w:rsidRPr="00AB54FD">
        <w:rPr>
          <w:rFonts w:ascii="GHEA Grapalat" w:hAnsi="GHEA Grapalat"/>
        </w:rPr>
        <w:t xml:space="preserve">3 </w:t>
      </w:r>
      <w:r w:rsidRPr="00AB54FD">
        <w:rPr>
          <w:rFonts w:ascii="GHEA Grapalat" w:hAnsi="GHEA Grapalat"/>
        </w:rPr>
        <w:t>части 1 настоящего Приглашения.</w:t>
      </w:r>
    </w:p>
    <w:p w:rsidR="00F23A51" w:rsidRPr="00AB54FD" w:rsidRDefault="00AA0AD8" w:rsidP="00B46D58">
      <w:pPr>
        <w:widowControl w:val="0"/>
        <w:tabs>
          <w:tab w:val="left" w:pos="1134"/>
        </w:tabs>
        <w:spacing w:after="160"/>
        <w:ind w:firstLine="567"/>
        <w:jc w:val="both"/>
        <w:rPr>
          <w:rFonts w:ascii="GHEA Grapalat" w:hAnsi="GHEA Grapalat" w:cs="Sylfaen"/>
        </w:rPr>
      </w:pPr>
      <w:r w:rsidRPr="00AB54FD">
        <w:rPr>
          <w:rFonts w:ascii="GHEA Grapalat" w:hAnsi="GHEA Grapalat"/>
        </w:rPr>
        <w:t>9.3.</w:t>
      </w:r>
      <w:r w:rsidR="002A3FC1" w:rsidRPr="00AB54FD">
        <w:rPr>
          <w:rFonts w:ascii="GHEA Grapalat" w:hAnsi="GHEA Grapalat"/>
        </w:rPr>
        <w:tab/>
      </w:r>
      <w:r w:rsidRPr="00AB54FD">
        <w:rPr>
          <w:rFonts w:ascii="GHEA Grapalat" w:hAnsi="GHEA Grapalat"/>
        </w:rPr>
        <w:t xml:space="preserve">Секретарь комиссии </w:t>
      </w:r>
      <w:r w:rsidR="00C26414" w:rsidRPr="00AB54FD">
        <w:rPr>
          <w:rFonts w:ascii="GHEA Grapalat" w:hAnsi="GHEA Grapalat"/>
        </w:rPr>
        <w:t xml:space="preserve">электронным способом </w:t>
      </w:r>
      <w:r w:rsidRPr="00AB54FD">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Pr="00AB54FD" w:rsidRDefault="00AA0AD8" w:rsidP="00B06EC9">
      <w:pPr>
        <w:widowControl w:val="0"/>
        <w:tabs>
          <w:tab w:val="left" w:pos="1134"/>
        </w:tabs>
        <w:spacing w:after="160"/>
        <w:ind w:firstLine="567"/>
        <w:jc w:val="both"/>
        <w:rPr>
          <w:rFonts w:ascii="GHEA Grapalat" w:hAnsi="GHEA Grapalat"/>
          <w:color w:val="000000" w:themeColor="text1"/>
        </w:rPr>
      </w:pPr>
      <w:r w:rsidRPr="00AB54FD">
        <w:rPr>
          <w:rFonts w:ascii="GHEA Grapalat" w:hAnsi="GHEA Grapalat"/>
        </w:rPr>
        <w:t>9.</w:t>
      </w:r>
      <w:r w:rsidR="00877DFD" w:rsidRPr="00AB54FD">
        <w:rPr>
          <w:rFonts w:ascii="GHEA Grapalat" w:hAnsi="GHEA Grapalat"/>
        </w:rPr>
        <w:t>4</w:t>
      </w:r>
      <w:r w:rsidR="00DC30CC" w:rsidRPr="00AB54FD">
        <w:rPr>
          <w:rFonts w:ascii="GHEA Grapalat" w:hAnsi="GHEA Grapalat"/>
        </w:rPr>
        <w:t>.</w:t>
      </w:r>
      <w:r w:rsidR="00DC30CC" w:rsidRPr="00AB54FD">
        <w:rPr>
          <w:rFonts w:ascii="GHEA Grapalat" w:hAnsi="GHEA Grapalat"/>
        </w:rPr>
        <w:tab/>
      </w:r>
      <w:r w:rsidR="00B06EC9" w:rsidRPr="00AB54FD">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06EC9" w:rsidRPr="00AB54FD">
        <w:rPr>
          <w:rFonts w:ascii="GHEA Grapalat" w:hAnsi="GHEA Grapalat"/>
        </w:rPr>
        <w:t xml:space="preserve">в срок, предусмотренный </w:t>
      </w:r>
      <w:r w:rsidR="00FA59BE" w:rsidRPr="00AB54FD">
        <w:rPr>
          <w:rFonts w:ascii="GHEA Grapalat" w:hAnsi="GHEA Grapalat"/>
        </w:rPr>
        <w:t>уведомлением</w:t>
      </w:r>
      <w:r w:rsidR="00B06EC9" w:rsidRPr="00AB54FD">
        <w:rPr>
          <w:rFonts w:ascii="GHEA Grapalat" w:hAnsi="GHEA Grapalat"/>
        </w:rPr>
        <w:t xml:space="preserve">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w:t>
      </w:r>
      <w:r w:rsidR="00FA59BE" w:rsidRPr="00AB54FD">
        <w:rPr>
          <w:rFonts w:ascii="GHEA Grapalat" w:hAnsi="GHEA Grapalat"/>
        </w:rPr>
        <w:t>-</w:t>
      </w:r>
      <w:r w:rsidR="00B06EC9" w:rsidRPr="00AB54FD">
        <w:rPr>
          <w:rFonts w:ascii="GHEA Grapalat" w:hAnsi="GHEA Grapalat"/>
        </w:rPr>
        <w:t xml:space="preserve"> также обеспечение предоплаты,</w:t>
      </w:r>
      <w:r w:rsidR="00B06EC9" w:rsidRPr="00AB54FD">
        <w:rPr>
          <w:rFonts w:ascii="GHEA Grapalat" w:hAnsi="GHEA Grapalat"/>
          <w:color w:val="000000" w:themeColor="text1"/>
        </w:rPr>
        <w:t xml:space="preserve"> то он лишается права подписания договора.</w:t>
      </w:r>
    </w:p>
    <w:p w:rsidR="000313A6" w:rsidRPr="00AB54FD" w:rsidRDefault="00B06EC9" w:rsidP="00B06EC9">
      <w:pPr>
        <w:widowControl w:val="0"/>
        <w:tabs>
          <w:tab w:val="left" w:pos="1134"/>
        </w:tabs>
        <w:spacing w:after="160"/>
        <w:ind w:firstLine="567"/>
        <w:jc w:val="both"/>
        <w:rPr>
          <w:rFonts w:ascii="GHEA Grapalat" w:hAnsi="GHEA Grapalat" w:cs="Sylfaen"/>
        </w:rPr>
      </w:pPr>
      <w:r w:rsidRPr="00AB54FD">
        <w:rPr>
          <w:rFonts w:ascii="GHEA Grapalat" w:hAnsi="GHEA Grapalat"/>
          <w:color w:val="000000" w:themeColor="text1"/>
        </w:rPr>
        <w:lastRenderedPageBreak/>
        <w:t xml:space="preserve"> </w:t>
      </w:r>
      <w:r w:rsidRPr="00AB54FD" w:rsidDel="00DF2686">
        <w:rPr>
          <w:rFonts w:ascii="GHEA Grapalat" w:hAnsi="GHEA Grapalat"/>
        </w:rPr>
        <w:t xml:space="preserve"> </w:t>
      </w:r>
      <w:r w:rsidR="000313A6" w:rsidRPr="00AB54F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B54FD">
        <w:rPr>
          <w:rFonts w:ascii="GHEA Grapalat" w:hAnsi="GHEA Grapalat"/>
        </w:rPr>
        <w:t xml:space="preserve"> </w:t>
      </w:r>
      <w:r w:rsidR="000313A6" w:rsidRPr="00AB54F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AB54F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B54FD">
        <w:rPr>
          <w:rFonts w:ascii="GHEA Grapalat" w:hAnsi="GHEA Grapalat"/>
          <w:i w:val="0"/>
          <w:sz w:val="24"/>
          <w:szCs w:val="24"/>
        </w:rPr>
        <w:t>9.</w:t>
      </w:r>
      <w:r w:rsidR="00877DFD" w:rsidRPr="00AB54FD">
        <w:rPr>
          <w:rFonts w:ascii="GHEA Grapalat" w:hAnsi="GHEA Grapalat"/>
          <w:i w:val="0"/>
          <w:sz w:val="24"/>
          <w:szCs w:val="24"/>
        </w:rPr>
        <w:t>5</w:t>
      </w:r>
      <w:r w:rsidR="00DC30CC" w:rsidRPr="00AB54FD">
        <w:rPr>
          <w:rFonts w:ascii="GHEA Grapalat" w:hAnsi="GHEA Grapalat"/>
          <w:i w:val="0"/>
          <w:sz w:val="24"/>
          <w:szCs w:val="24"/>
        </w:rPr>
        <w:t>.</w:t>
      </w:r>
      <w:r w:rsidR="00DC30CC" w:rsidRPr="00AB54FD">
        <w:rPr>
          <w:rFonts w:ascii="GHEA Grapalat" w:hAnsi="GHEA Grapalat"/>
          <w:i w:val="0"/>
          <w:sz w:val="24"/>
          <w:szCs w:val="24"/>
        </w:rPr>
        <w:tab/>
      </w:r>
      <w:r w:rsidRPr="00AB54FD">
        <w:rPr>
          <w:rFonts w:ascii="GHEA Grapalat" w:hAnsi="GHEA Grapalat"/>
          <w:i w:val="0"/>
          <w:sz w:val="24"/>
          <w:szCs w:val="24"/>
        </w:rPr>
        <w:t>До истечения срока, предусмотренного пунктом 9.</w:t>
      </w:r>
      <w:r w:rsidR="005729B9" w:rsidRPr="00AB54FD">
        <w:rPr>
          <w:rFonts w:ascii="GHEA Grapalat" w:hAnsi="GHEA Grapalat"/>
          <w:i w:val="0"/>
          <w:sz w:val="24"/>
          <w:szCs w:val="24"/>
        </w:rPr>
        <w:t>4</w:t>
      </w:r>
      <w:r w:rsidRPr="00AB54FD">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AB54FD">
        <w:rPr>
          <w:rFonts w:ascii="GHEA Grapalat" w:hAnsi="GHEA Grapalat"/>
          <w:i w:val="0"/>
          <w:sz w:val="24"/>
          <w:szCs w:val="24"/>
        </w:rPr>
        <w:t xml:space="preserve">размера предоплаты или увеличению </w:t>
      </w:r>
      <w:r w:rsidRPr="00AB54FD">
        <w:rPr>
          <w:rFonts w:ascii="GHEA Grapalat" w:hAnsi="GHEA Grapalat"/>
          <w:i w:val="0"/>
          <w:sz w:val="24"/>
          <w:szCs w:val="24"/>
        </w:rPr>
        <w:t>цены, предложенной отобранным участником.</w:t>
      </w:r>
      <w:r w:rsidRPr="00AB54FD">
        <w:rPr>
          <w:rFonts w:ascii="GHEA Grapalat" w:hAnsi="GHEA Grapalat"/>
          <w:spacing w:val="-8"/>
          <w:sz w:val="24"/>
          <w:szCs w:val="24"/>
        </w:rPr>
        <w:t xml:space="preserve"> </w:t>
      </w:r>
    </w:p>
    <w:p w:rsidR="00096865" w:rsidRPr="00AB54FD" w:rsidRDefault="007F245B" w:rsidP="009E460F">
      <w:pPr>
        <w:rPr>
          <w:rFonts w:ascii="GHEA Grapalat" w:hAnsi="GHEA Grapalat"/>
          <w:b/>
        </w:rPr>
      </w:pPr>
      <w:r w:rsidRPr="00AB54FD">
        <w:rPr>
          <w:rFonts w:ascii="GHEA Grapalat" w:hAnsi="GHEA Grapalat"/>
          <w:b/>
        </w:rPr>
        <w:t xml:space="preserve">                  </w:t>
      </w:r>
      <w:r w:rsidR="00030D40" w:rsidRPr="00AB54FD">
        <w:rPr>
          <w:rFonts w:ascii="GHEA Grapalat" w:hAnsi="GHEA Grapalat"/>
          <w:b/>
        </w:rPr>
        <w:t xml:space="preserve">10. </w:t>
      </w:r>
      <w:r w:rsidR="00F83409" w:rsidRPr="00AB54FD">
        <w:rPr>
          <w:rFonts w:ascii="GHEA Grapalat" w:hAnsi="GHEA Grapalat"/>
          <w:b/>
        </w:rPr>
        <w:t xml:space="preserve">ОБЕСПЕЧЕНИЯ КВАЛИФИКАЦИИ И </w:t>
      </w:r>
      <w:r w:rsidR="00030D40" w:rsidRPr="00AB54FD">
        <w:rPr>
          <w:rFonts w:ascii="GHEA Grapalat" w:hAnsi="GHEA Grapalat"/>
          <w:b/>
        </w:rPr>
        <w:t>ДОГОВОРА</w:t>
      </w:r>
    </w:p>
    <w:p w:rsidR="007C56B2" w:rsidRPr="00AB54FD" w:rsidRDefault="00030D40" w:rsidP="0057550D">
      <w:pPr>
        <w:widowControl w:val="0"/>
        <w:tabs>
          <w:tab w:val="left" w:pos="1276"/>
        </w:tabs>
        <w:spacing w:after="160"/>
        <w:ind w:firstLine="567"/>
        <w:jc w:val="both"/>
        <w:rPr>
          <w:rFonts w:ascii="GHEA Grapalat" w:hAnsi="GHEA Grapalat"/>
          <w:color w:val="000000" w:themeColor="text1"/>
        </w:rPr>
      </w:pPr>
      <w:r w:rsidRPr="00AB54FD">
        <w:rPr>
          <w:rFonts w:ascii="GHEA Grapalat" w:hAnsi="GHEA Grapalat"/>
        </w:rPr>
        <w:t>10.1</w:t>
      </w:r>
      <w:r w:rsidR="00DC30CC" w:rsidRPr="00AB54FD">
        <w:rPr>
          <w:rFonts w:ascii="GHEA Grapalat" w:hAnsi="GHEA Grapalat"/>
        </w:rPr>
        <w:t>.</w:t>
      </w:r>
      <w:r w:rsidR="00DC30CC" w:rsidRPr="00AB54FD">
        <w:rPr>
          <w:rFonts w:ascii="GHEA Grapalat" w:hAnsi="GHEA Grapalat"/>
        </w:rPr>
        <w:tab/>
      </w:r>
      <w:r w:rsidR="007C56B2" w:rsidRPr="00AB54FD">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AB54FD">
        <w:rPr>
          <w:rFonts w:ascii="GHEA Grapalat" w:hAnsi="GHEA Grapalat"/>
          <w:color w:val="000000" w:themeColor="text1"/>
        </w:rPr>
        <w:t xml:space="preserve">после </w:t>
      </w:r>
      <w:r w:rsidR="007C56B2" w:rsidRPr="00AB54FD">
        <w:rPr>
          <w:rFonts w:ascii="GHEA Grapalat" w:hAnsi="GHEA Grapalat"/>
          <w:color w:val="000000" w:themeColor="text1"/>
        </w:rPr>
        <w:t>дня его получения, обязан представить обеспечения квалификации и договора.</w:t>
      </w:r>
      <w:r w:rsidR="007C56B2" w:rsidRPr="00AB54FD">
        <w:rPr>
          <w:rFonts w:ascii="GHEA Grapalat" w:hAnsi="GHEA Grapalat"/>
        </w:rPr>
        <w:t xml:space="preserve"> </w:t>
      </w:r>
      <w:r w:rsidR="007C56B2" w:rsidRPr="00AB54FD">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договора(предоплаты).</w:t>
      </w:r>
    </w:p>
    <w:p w:rsidR="0057550D" w:rsidRPr="00AB54FD" w:rsidRDefault="00A6609C" w:rsidP="0057550D">
      <w:pPr>
        <w:widowControl w:val="0"/>
        <w:tabs>
          <w:tab w:val="left" w:pos="1276"/>
        </w:tabs>
        <w:spacing w:after="160"/>
        <w:ind w:firstLine="567"/>
        <w:jc w:val="both"/>
        <w:rPr>
          <w:rFonts w:ascii="GHEA Grapalat" w:hAnsi="GHEA Grapalat"/>
        </w:rPr>
      </w:pPr>
      <w:r w:rsidRPr="00AB54FD">
        <w:rPr>
          <w:rFonts w:ascii="GHEA Grapalat" w:hAnsi="GHEA Grapalat"/>
        </w:rPr>
        <w:t xml:space="preserve">10.2 </w:t>
      </w:r>
      <w:r w:rsidR="008C5F2A" w:rsidRPr="00AB54FD">
        <w:rPr>
          <w:rFonts w:ascii="GHEA Grapalat" w:hAnsi="GHEA Grapalat"/>
        </w:rPr>
        <w:t xml:space="preserve">Размер обеспечения квалификации равен </w:t>
      </w:r>
      <w:r w:rsidR="00427585" w:rsidRPr="00AB54FD">
        <w:rPr>
          <w:rFonts w:ascii="GHEA Grapalat" w:hAnsi="GHEA Grapalat"/>
        </w:rPr>
        <w:t>п</w:t>
      </w:r>
      <w:r w:rsidR="003F591C" w:rsidRPr="00AB54FD">
        <w:rPr>
          <w:rFonts w:ascii="GHEA Grapalat" w:hAnsi="GHEA Grapalat"/>
        </w:rPr>
        <w:t>я</w:t>
      </w:r>
      <w:r w:rsidR="00427585" w:rsidRPr="00AB54FD">
        <w:rPr>
          <w:rFonts w:ascii="GHEA Grapalat" w:hAnsi="GHEA Grapalat"/>
        </w:rPr>
        <w:t>тнадцати процентам</w:t>
      </w:r>
      <w:r w:rsidR="008C5F2A" w:rsidRPr="00AB54FD">
        <w:rPr>
          <w:rFonts w:ascii="GHEA Grapalat" w:hAnsi="GHEA Grapalat"/>
        </w:rPr>
        <w:t xml:space="preserve"> </w:t>
      </w:r>
      <w:r w:rsidR="003D1A79" w:rsidRPr="00AB54FD">
        <w:rPr>
          <w:rFonts w:ascii="GHEA Grapalat" w:hAnsi="GHEA Grapalat"/>
        </w:rPr>
        <w:t>от цены закупки услуг закупаемых в рамках данной процедуры</w:t>
      </w:r>
      <w:r w:rsidR="008C5F2A" w:rsidRPr="00AB54FD">
        <w:rPr>
          <w:rFonts w:ascii="GHEA Grapalat" w:hAnsi="GHEA Grapalat"/>
        </w:rPr>
        <w:t>.</w:t>
      </w:r>
      <w:r w:rsidR="00466609" w:rsidRPr="00AB54FD">
        <w:t xml:space="preserve"> </w:t>
      </w:r>
      <w:r w:rsidR="00466609" w:rsidRPr="00AB54FD">
        <w:rPr>
          <w:rFonts w:ascii="GHEA Grapalat" w:hAnsi="GHEA Grapalat"/>
        </w:rPr>
        <w:t xml:space="preserve">Если цена закупки </w:t>
      </w:r>
      <w:r w:rsidR="002B179B" w:rsidRPr="00AB54FD">
        <w:rPr>
          <w:rFonts w:ascii="GHEA Grapalat" w:hAnsi="GHEA Grapalat"/>
        </w:rPr>
        <w:t>услуг</w:t>
      </w:r>
      <w:r w:rsidR="00466609" w:rsidRPr="00AB54FD">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sidRPr="00AB54FD">
        <w:rPr>
          <w:rFonts w:ascii="GHEA Grapalat" w:hAnsi="GHEA Grapalat"/>
        </w:rPr>
        <w:t xml:space="preserve"> </w:t>
      </w:r>
      <w:r w:rsidR="001647D2" w:rsidRPr="00AB54FD">
        <w:rPr>
          <w:rFonts w:ascii="GHEA Grapalat" w:hAnsi="GHEA Grapalat"/>
        </w:rPr>
        <w:t xml:space="preserve">Обеспечение квалификации представляется в </w:t>
      </w:r>
      <w:r w:rsidR="004B6A49" w:rsidRPr="00AB54FD">
        <w:rPr>
          <w:rFonts w:ascii="GHEA Grapalat" w:hAnsi="GHEA Grapalat"/>
        </w:rPr>
        <w:t>виде</w:t>
      </w:r>
      <w:r w:rsidR="001647D2" w:rsidRPr="00AB54FD">
        <w:rPr>
          <w:rFonts w:ascii="GHEA Grapalat" w:hAnsi="GHEA Grapalat"/>
        </w:rPr>
        <w:t xml:space="preserve"> </w:t>
      </w:r>
      <w:r w:rsidR="00BD5554" w:rsidRPr="00AB54FD">
        <w:rPr>
          <w:rFonts w:ascii="GHEA Grapalat" w:hAnsi="GHEA Grapalat"/>
        </w:rPr>
        <w:t>соглашения о неустойке (приложение 4. 2) или наличных денег, или гарантий, предоставленных банками</w:t>
      </w:r>
      <w:r w:rsidR="00EE02C2" w:rsidRPr="00AB54FD">
        <w:rPr>
          <w:rFonts w:ascii="GHEA Grapalat" w:hAnsi="GHEA Grapalat"/>
        </w:rPr>
        <w:t>.</w:t>
      </w:r>
      <w:r w:rsidR="001647D2" w:rsidRPr="00AB54FD">
        <w:rPr>
          <w:rFonts w:ascii="GHEA Grapalat" w:hAnsi="GHEA Grapalat"/>
        </w:rPr>
        <w:t xml:space="preserve"> </w:t>
      </w:r>
    </w:p>
    <w:p w:rsidR="00E271A0" w:rsidRPr="00AB54FD" w:rsidRDefault="00384973">
      <w:pPr>
        <w:rPr>
          <w:rFonts w:ascii="GHEA Grapalat" w:hAnsi="GHEA Grapalat" w:cs="Sylfaen"/>
        </w:rPr>
      </w:pPr>
      <w:r w:rsidRPr="00AB54FD">
        <w:rPr>
          <w:rFonts w:ascii="GHEA Grapalat" w:hAnsi="GHEA Grapalat" w:cs="Sylfaen"/>
        </w:rPr>
        <w:t>-----------------------------------------------</w:t>
      </w:r>
    </w:p>
    <w:p w:rsidR="0085658A" w:rsidRPr="00AB54FD" w:rsidRDefault="0085658A">
      <w:pPr>
        <w:rPr>
          <w:rFonts w:ascii="GHEA Grapalat" w:hAnsi="GHEA Grapalat"/>
        </w:rPr>
      </w:pPr>
    </w:p>
    <w:p w:rsidR="0085658A" w:rsidRPr="00AB54FD" w:rsidRDefault="0085658A">
      <w:pPr>
        <w:rPr>
          <w:rFonts w:ascii="GHEA Grapalat" w:hAnsi="GHEA Grapalat"/>
        </w:rPr>
      </w:pPr>
    </w:p>
    <w:p w:rsidR="00384973" w:rsidRPr="00AB54FD" w:rsidRDefault="0085658A" w:rsidP="0085658A">
      <w:pPr>
        <w:widowControl w:val="0"/>
        <w:tabs>
          <w:tab w:val="left" w:pos="1276"/>
        </w:tabs>
        <w:spacing w:after="160"/>
        <w:ind w:firstLine="567"/>
        <w:jc w:val="both"/>
        <w:rPr>
          <w:rFonts w:ascii="GHEA Grapalat" w:hAnsi="GHEA Grapalat" w:cs="Sylfaen"/>
        </w:rPr>
      </w:pPr>
      <w:r w:rsidRPr="00AB54FD">
        <w:rPr>
          <w:rFonts w:ascii="GHEA Grapalat" w:hAnsi="GHEA Grapalat"/>
        </w:rPr>
        <w:t xml:space="preserve">Причем  обеспечение должно быть действительным как минимум  включительно до 20-го </w:t>
      </w:r>
      <w:r w:rsidR="005A180A" w:rsidRPr="00AB54FD">
        <w:rPr>
          <w:rFonts w:ascii="GHEA Grapalat" w:hAnsi="GHEA Grapalat"/>
        </w:rPr>
        <w:t>рабочего дня, следующего за днем полного принятия заказчиком результата выполнения договора.</w:t>
      </w:r>
      <w:r w:rsidR="00507599" w:rsidRPr="00AB54FD">
        <w:rPr>
          <w:rFonts w:ascii="GHEA Grapalat" w:hAnsi="GHEA Grapalat"/>
          <w:vertAlign w:val="superscript"/>
        </w:rPr>
        <w:t>12.1</w:t>
      </w:r>
    </w:p>
    <w:p w:rsidR="00CD2651" w:rsidRPr="00AB54FD" w:rsidRDefault="00CD2651" w:rsidP="00CD2651">
      <w:pPr>
        <w:widowControl w:val="0"/>
        <w:tabs>
          <w:tab w:val="left" w:pos="1276"/>
        </w:tabs>
        <w:spacing w:after="160"/>
        <w:ind w:firstLine="567"/>
        <w:jc w:val="both"/>
        <w:rPr>
          <w:rFonts w:ascii="GHEA Grapalat" w:hAnsi="GHEA Grapalat" w:cs="Sylfaen"/>
        </w:rPr>
      </w:pPr>
      <w:r w:rsidRPr="00AB54FD">
        <w:rPr>
          <w:rFonts w:ascii="GHEA Grapalat" w:hAnsi="GHEA Grapalat" w:cs="Sylfaen"/>
        </w:rPr>
        <w:t xml:space="preserve">Если процедура закупки организована </w:t>
      </w:r>
      <w:r w:rsidR="00611C2E" w:rsidRPr="00AB54FD">
        <w:rPr>
          <w:rFonts w:ascii="GHEA Grapalat" w:hAnsi="GHEA Grapalat" w:cs="Sylfaen"/>
        </w:rPr>
        <w:t>по</w:t>
      </w:r>
      <w:r w:rsidRPr="00AB54FD">
        <w:rPr>
          <w:rFonts w:ascii="GHEA Grapalat" w:hAnsi="GHEA Grapalat" w:cs="Sylfaen"/>
        </w:rPr>
        <w:t xml:space="preserve"> лота</w:t>
      </w:r>
      <w:r w:rsidR="00611C2E" w:rsidRPr="00AB54FD">
        <w:rPr>
          <w:rFonts w:ascii="GHEA Grapalat" w:hAnsi="GHEA Grapalat" w:cs="Sylfaen"/>
        </w:rPr>
        <w:t>м</w:t>
      </w:r>
      <w:r w:rsidRPr="00AB54FD">
        <w:rPr>
          <w:rFonts w:ascii="GHEA Grapalat" w:hAnsi="GHEA Grapalat" w:cs="Sylfaen"/>
        </w:rPr>
        <w:t xml:space="preserve"> и участник признается отобранным участником по более чем одному лоту</w:t>
      </w:r>
      <w:r w:rsidR="00243CC0" w:rsidRPr="00AB54FD">
        <w:rPr>
          <w:rFonts w:ascii="GHEA Grapalat" w:hAnsi="GHEA Grapalat" w:cs="Sylfaen"/>
        </w:rPr>
        <w:t xml:space="preserve">, то он может предоставить обеспечение квалификации как </w:t>
      </w:r>
      <w:r w:rsidR="00243CC0" w:rsidRPr="00AB54FD">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AB54FD">
        <w:rPr>
          <w:rFonts w:ascii="GHEA Grapalat" w:hAnsi="GHEA Grapalat"/>
        </w:rPr>
        <w:t xml:space="preserve"> к</w:t>
      </w:r>
      <w:r w:rsidR="00243CC0" w:rsidRPr="00AB54FD">
        <w:rPr>
          <w:rFonts w:ascii="GHEA Grapalat" w:hAnsi="GHEA Grapalat"/>
        </w:rPr>
        <w:t xml:space="preserve"> </w:t>
      </w:r>
      <w:r w:rsidR="004C098F" w:rsidRPr="00AB54FD">
        <w:rPr>
          <w:rFonts w:ascii="GHEA Grapalat" w:hAnsi="GHEA Grapalat"/>
        </w:rPr>
        <w:t xml:space="preserve">сумме цен закупок представленных лотов, </w:t>
      </w:r>
      <w:r w:rsidR="004C098F" w:rsidRPr="00AB54FD">
        <w:rPr>
          <w:rFonts w:ascii="GHEA Grapalat" w:hAnsi="GHEA Grapalat" w:cs="Sylfaen"/>
        </w:rPr>
        <w:t>с учетом требований абзаца «в» подпункта 1 пункта 32 Порядка</w:t>
      </w:r>
      <w:r w:rsidR="004C098F" w:rsidRPr="00AB54FD">
        <w:rPr>
          <w:rFonts w:ascii="GHEA Grapalat" w:hAnsi="GHEA Grapalat"/>
          <w:color w:val="000000" w:themeColor="text1"/>
        </w:rPr>
        <w:t>.</w:t>
      </w:r>
      <w:r w:rsidRPr="00AB54FD">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AB54FD">
        <w:rPr>
          <w:rFonts w:ascii="Courier New" w:hAnsi="Courier New" w:cs="Courier New"/>
        </w:rPr>
        <w:t> </w:t>
      </w:r>
      <w:r w:rsidRPr="00AB54FD">
        <w:rPr>
          <w:rFonts w:ascii="GHEA Grapalat" w:hAnsi="GHEA Grapalat" w:cs="Sylfaen"/>
        </w:rPr>
        <w:t>«900008000698» открытый в Центральном казначействе на имя уполномоченного органа.</w:t>
      </w:r>
    </w:p>
    <w:p w:rsidR="00C74E96" w:rsidRPr="00AB54FD" w:rsidRDefault="00C74E96" w:rsidP="00CD2651">
      <w:pPr>
        <w:widowControl w:val="0"/>
        <w:tabs>
          <w:tab w:val="left" w:pos="1276"/>
        </w:tabs>
        <w:spacing w:after="160"/>
        <w:ind w:firstLine="567"/>
        <w:jc w:val="both"/>
        <w:rPr>
          <w:rFonts w:ascii="GHEA Grapalat" w:hAnsi="GHEA Grapalat" w:cs="Sylfaen"/>
        </w:rPr>
      </w:pPr>
      <w:r w:rsidRPr="00AB54FD">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w:t>
      </w:r>
      <w:r w:rsidRPr="00AB54FD">
        <w:rPr>
          <w:rFonts w:ascii="GHEA Grapalat" w:hAnsi="GHEA Grapalat" w:cs="Sylfaen"/>
        </w:rPr>
        <w:lastRenderedPageBreak/>
        <w:t>результата выполнения договора.</w:t>
      </w:r>
    </w:p>
    <w:p w:rsidR="00CD2651" w:rsidRPr="00AB54FD" w:rsidRDefault="00CD2651" w:rsidP="00CD2651">
      <w:pPr>
        <w:widowControl w:val="0"/>
        <w:tabs>
          <w:tab w:val="left" w:pos="1276"/>
        </w:tabs>
        <w:spacing w:after="160"/>
        <w:ind w:firstLine="567"/>
        <w:jc w:val="both"/>
        <w:rPr>
          <w:rFonts w:ascii="GHEA Grapalat" w:hAnsi="GHEA Grapalat"/>
        </w:rPr>
      </w:pPr>
      <w:r w:rsidRPr="00AB54FD">
        <w:rPr>
          <w:rFonts w:ascii="GHEA Grapalat" w:hAnsi="GHEA Grapalat"/>
        </w:rPr>
        <w:t xml:space="preserve">Если выполнение договора поэтапное и выполнение каждого этапа </w:t>
      </w:r>
      <w:r w:rsidR="00707948" w:rsidRPr="00AB54FD">
        <w:rPr>
          <w:rFonts w:ascii="GHEA Grapalat" w:hAnsi="GHEA Grapalat"/>
        </w:rPr>
        <w:t>непосредственно не взаимосвязано</w:t>
      </w:r>
      <w:r w:rsidRPr="00AB54FD">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AB54FD">
        <w:rPr>
          <w:rFonts w:ascii="GHEA Grapalat" w:hAnsi="GHEA Grapalat"/>
        </w:rPr>
        <w:t>в пропорции, исчисленной в отношении суммы этого этапа</w:t>
      </w:r>
      <w:r w:rsidRPr="00AB54FD">
        <w:rPr>
          <w:rFonts w:ascii="GHEA Grapalat" w:hAnsi="GHEA Grapalat"/>
        </w:rPr>
        <w:t>.</w:t>
      </w:r>
    </w:p>
    <w:p w:rsidR="00055FCF" w:rsidRPr="00AB54FD" w:rsidRDefault="00055FCF">
      <w:pPr>
        <w:rPr>
          <w:rFonts w:ascii="GHEA Grapalat" w:hAnsi="GHEA Grapalat"/>
        </w:rPr>
      </w:pPr>
      <w:r w:rsidRPr="00AB54FD">
        <w:rPr>
          <w:rFonts w:ascii="GHEA Grapalat" w:hAnsi="GHEA Grapalat"/>
        </w:rPr>
        <w:t>--------------------------</w:t>
      </w:r>
    </w:p>
    <w:p w:rsidR="00CD2651" w:rsidRPr="00AB54FD" w:rsidRDefault="00CD2651" w:rsidP="007D264C">
      <w:pPr>
        <w:pStyle w:val="FootnoteText"/>
        <w:jc w:val="both"/>
        <w:rPr>
          <w:rFonts w:ascii="GHEA Grapalat" w:hAnsi="GHEA Grapalat"/>
          <w:i/>
        </w:rPr>
      </w:pPr>
    </w:p>
    <w:p w:rsidR="002406D8" w:rsidRPr="00AB54FD" w:rsidRDefault="00816D27" w:rsidP="007D264C">
      <w:pPr>
        <w:rPr>
          <w:rFonts w:ascii="GHEA Grapalat" w:hAnsi="GHEA Grapalat" w:cs="Sylfaen"/>
        </w:rPr>
      </w:pPr>
      <w:r w:rsidRPr="00AB54FD">
        <w:rPr>
          <w:rFonts w:ascii="GHEA Grapalat" w:hAnsi="GHEA Grapalat" w:cs="Sylfaen"/>
        </w:rPr>
        <w:br w:type="page"/>
      </w:r>
      <w:r w:rsidR="002406D8" w:rsidRPr="00AB54FD">
        <w:rPr>
          <w:rFonts w:ascii="GHEA Grapalat" w:hAnsi="GHEA Grapalat" w:cs="Sylfaen"/>
        </w:rPr>
        <w:lastRenderedPageBreak/>
        <w:t>Обеспечение квалификации не подлежит возврату, если лицо, представившее его, нарушает предусмотренное договором</w:t>
      </w:r>
      <w:r w:rsidR="007D0757" w:rsidRPr="00AB54FD">
        <w:rPr>
          <w:rFonts w:ascii="GHEA Grapalat" w:hAnsi="GHEA Grapalat" w:cs="Sylfaen"/>
        </w:rPr>
        <w:t xml:space="preserve"> </w:t>
      </w:r>
      <w:r w:rsidR="002406D8" w:rsidRPr="00AB54FD">
        <w:rPr>
          <w:rFonts w:ascii="GHEA Grapalat" w:hAnsi="GHEA Grapalat" w:cs="Sylfaen"/>
        </w:rPr>
        <w:t xml:space="preserve"> обязательство, которое влечет за собой одностороннее расторжение договора заказчиком.</w:t>
      </w:r>
    </w:p>
    <w:p w:rsidR="007D264C" w:rsidRPr="00AB54FD" w:rsidRDefault="00030D40" w:rsidP="00B46D58">
      <w:pPr>
        <w:widowControl w:val="0"/>
        <w:tabs>
          <w:tab w:val="left" w:pos="1276"/>
        </w:tabs>
        <w:spacing w:after="160"/>
        <w:ind w:firstLine="567"/>
        <w:jc w:val="both"/>
        <w:rPr>
          <w:rFonts w:ascii="GHEA Grapalat" w:hAnsi="GHEA Grapalat"/>
        </w:rPr>
      </w:pPr>
      <w:r w:rsidRPr="00AB54FD">
        <w:rPr>
          <w:rFonts w:ascii="GHEA Grapalat" w:hAnsi="GHEA Grapalat"/>
        </w:rPr>
        <w:t>10.</w:t>
      </w:r>
      <w:r w:rsidR="001723D6" w:rsidRPr="00AB54FD">
        <w:rPr>
          <w:rFonts w:ascii="GHEA Grapalat" w:hAnsi="GHEA Grapalat"/>
        </w:rPr>
        <w:t>3</w:t>
      </w:r>
      <w:r w:rsidR="00DC30CC" w:rsidRPr="00AB54FD">
        <w:rPr>
          <w:rFonts w:ascii="GHEA Grapalat" w:hAnsi="GHEA Grapalat"/>
        </w:rPr>
        <w:t>.</w:t>
      </w:r>
      <w:r w:rsidR="00DC30CC" w:rsidRPr="00AB54FD">
        <w:rPr>
          <w:rFonts w:ascii="GHEA Grapalat" w:hAnsi="GHEA Grapalat"/>
        </w:rPr>
        <w:tab/>
      </w:r>
      <w:r w:rsidRPr="00AB54FD">
        <w:rPr>
          <w:rFonts w:ascii="GHEA Grapalat" w:hAnsi="GHEA Grapalat"/>
        </w:rPr>
        <w:t xml:space="preserve">Размер обеспечения договора составляет 10 процентов от </w:t>
      </w:r>
      <w:r w:rsidR="00571554" w:rsidRPr="00AB54FD">
        <w:rPr>
          <w:rFonts w:ascii="GHEA Grapalat" w:hAnsi="GHEA Grapalat"/>
        </w:rPr>
        <w:t xml:space="preserve">цены </w:t>
      </w:r>
      <w:r w:rsidR="00A01774" w:rsidRPr="00AB54FD">
        <w:rPr>
          <w:rFonts w:ascii="GHEA Grapalat" w:hAnsi="GHEA Grapalat"/>
        </w:rPr>
        <w:t xml:space="preserve">закупки. Если цена закупки </w:t>
      </w:r>
      <w:r w:rsidR="003A7D5F" w:rsidRPr="00AB54FD">
        <w:rPr>
          <w:rFonts w:ascii="GHEA Grapalat" w:hAnsi="GHEA Grapalat"/>
        </w:rPr>
        <w:t>услу</w:t>
      </w:r>
      <w:r w:rsidR="00567245" w:rsidRPr="00AB54FD">
        <w:rPr>
          <w:rFonts w:ascii="GHEA Grapalat" w:hAnsi="GHEA Grapalat"/>
        </w:rPr>
        <w:t>г</w:t>
      </w:r>
      <w:r w:rsidR="00A01774" w:rsidRPr="00AB54F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B54FD">
        <w:rPr>
          <w:rFonts w:ascii="GHEA Grapalat" w:hAnsi="GHEA Grapalat"/>
        </w:rPr>
        <w:t xml:space="preserve">. </w:t>
      </w:r>
      <w:r w:rsidR="00FF39F5" w:rsidRPr="00AB54FD">
        <w:rPr>
          <w:rFonts w:ascii="GHEA Grapalat" w:hAnsi="GHEA Grapalat"/>
        </w:rPr>
        <w:t>Обеспечение исполнения контракта предоставляется в форме односторонне утвержденного заявления, неустойки (Приложение 5.1) или денежных средств.</w:t>
      </w:r>
    </w:p>
    <w:p w:rsidR="0011249D" w:rsidRPr="00AB54FD" w:rsidRDefault="0058395E" w:rsidP="00B46D58">
      <w:pPr>
        <w:widowControl w:val="0"/>
        <w:tabs>
          <w:tab w:val="left" w:pos="1276"/>
        </w:tabs>
        <w:spacing w:after="160"/>
        <w:ind w:firstLine="567"/>
        <w:jc w:val="both"/>
        <w:rPr>
          <w:rFonts w:ascii="GHEA Grapalat" w:hAnsi="GHEA Grapalat"/>
        </w:rPr>
      </w:pPr>
      <w:r w:rsidRPr="00AB54FD">
        <w:rPr>
          <w:rFonts w:ascii="GHEA Grapalat" w:hAnsi="GHEA Grapalat"/>
        </w:rPr>
        <w:t xml:space="preserve">Если процедура закупки организована </w:t>
      </w:r>
      <w:r w:rsidR="0011249D" w:rsidRPr="00AB54FD">
        <w:rPr>
          <w:rFonts w:ascii="GHEA Grapalat" w:hAnsi="GHEA Grapalat"/>
        </w:rPr>
        <w:t xml:space="preserve">по лотам и участник признается отобранным участником по более чем одному лоту, </w:t>
      </w:r>
      <w:r w:rsidR="0011249D" w:rsidRPr="00AB54FD">
        <w:rPr>
          <w:rFonts w:ascii="GHEA Grapalat" w:hAnsi="GHEA Grapalat" w:cs="Sylfaen"/>
        </w:rPr>
        <w:t xml:space="preserve">то он может предоставить обеспечение </w:t>
      </w:r>
      <w:r w:rsidR="0075486A" w:rsidRPr="00AB54FD">
        <w:rPr>
          <w:rFonts w:ascii="GHEA Grapalat" w:hAnsi="GHEA Grapalat" w:cs="Sylfaen"/>
        </w:rPr>
        <w:t>догогвора</w:t>
      </w:r>
      <w:r w:rsidR="0011249D" w:rsidRPr="00AB54FD">
        <w:rPr>
          <w:rFonts w:ascii="GHEA Grapalat" w:hAnsi="GHEA Grapalat" w:cs="Sylfaen"/>
        </w:rPr>
        <w:t xml:space="preserve"> как </w:t>
      </w:r>
      <w:r w:rsidR="0011249D" w:rsidRPr="00AB54F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B54FD">
        <w:rPr>
          <w:rFonts w:ascii="GHEA Grapalat" w:hAnsi="GHEA Grapalat"/>
        </w:rPr>
        <w:t>догогвора</w:t>
      </w:r>
      <w:r w:rsidR="0011249D" w:rsidRPr="00AB54FD">
        <w:rPr>
          <w:rFonts w:ascii="GHEA Grapalat" w:hAnsi="GHEA Grapalat"/>
        </w:rPr>
        <w:t xml:space="preserve"> его сумма исчисляется по отношению </w:t>
      </w:r>
      <w:r w:rsidR="000D2C9D" w:rsidRPr="00AB54FD">
        <w:rPr>
          <w:rFonts w:ascii="GHEA Grapalat" w:hAnsi="GHEA Grapalat" w:cs="Sylfaen"/>
        </w:rPr>
        <w:t>к сумме цен закупок представленных лотов</w:t>
      </w:r>
      <w:r w:rsidR="000D2C9D" w:rsidRPr="00AB54FD">
        <w:rPr>
          <w:rFonts w:ascii="GHEA Grapalat" w:hAnsi="GHEA Grapalat"/>
          <w:color w:val="FF0000"/>
        </w:rPr>
        <w:t xml:space="preserve"> </w:t>
      </w:r>
      <w:r w:rsidR="000D2C9D" w:rsidRPr="00AB54FD">
        <w:rPr>
          <w:rFonts w:ascii="GHEA Grapalat" w:hAnsi="GHEA Grapalat"/>
          <w:color w:val="000000" w:themeColor="text1"/>
        </w:rPr>
        <w:t>с учетом требований 9-ого подпункта 32-ого пункта</w:t>
      </w:r>
      <w:r w:rsidR="0011249D" w:rsidRPr="00AB54FD">
        <w:rPr>
          <w:rFonts w:ascii="GHEA Grapalat" w:hAnsi="GHEA Grapalat"/>
        </w:rPr>
        <w:t xml:space="preserve">. </w:t>
      </w:r>
    </w:p>
    <w:p w:rsidR="00E969ED" w:rsidRPr="00AB54FD" w:rsidRDefault="00740EF5" w:rsidP="00B46D58">
      <w:pPr>
        <w:widowControl w:val="0"/>
        <w:tabs>
          <w:tab w:val="left" w:pos="1276"/>
        </w:tabs>
        <w:spacing w:after="160"/>
        <w:ind w:firstLine="567"/>
        <w:jc w:val="both"/>
        <w:rPr>
          <w:rFonts w:ascii="GHEA Grapalat" w:hAnsi="GHEA Grapalat"/>
        </w:rPr>
      </w:pPr>
      <w:r w:rsidRPr="00AB54FD">
        <w:rPr>
          <w:rFonts w:ascii="GHEA Grapalat" w:hAnsi="GHEA Grapalat"/>
        </w:rPr>
        <w:t xml:space="preserve"> </w:t>
      </w:r>
      <w:r w:rsidR="0011249D" w:rsidRPr="00AB54FD">
        <w:rPr>
          <w:rFonts w:ascii="GHEA Grapalat" w:hAnsi="GHEA Grapalat"/>
        </w:rPr>
        <w:t xml:space="preserve">  </w:t>
      </w:r>
      <w:r w:rsidR="00030D40" w:rsidRPr="00AB54FD">
        <w:rPr>
          <w:rFonts w:ascii="GHEA Grapalat" w:hAnsi="GHEA Grapalat"/>
        </w:rPr>
        <w:t xml:space="preserve">Обеспечение договора должно быть действительно как минимум включительно до </w:t>
      </w:r>
      <w:r w:rsidR="00963991" w:rsidRPr="00AB54FD">
        <w:rPr>
          <w:rFonts w:ascii="GHEA Grapalat" w:hAnsi="GHEA Grapalat"/>
        </w:rPr>
        <w:t>90</w:t>
      </w:r>
      <w:r w:rsidR="00030D40" w:rsidRPr="00AB54F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B54FD">
        <w:rPr>
          <w:rFonts w:ascii="GHEA Grapalat" w:hAnsi="GHEA Grapalat"/>
        </w:rPr>
        <w:t xml:space="preserve">пяти </w:t>
      </w:r>
      <w:r w:rsidR="00030D40" w:rsidRPr="00AB54F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B54FD">
        <w:rPr>
          <w:rFonts w:ascii="GHEA Grapalat" w:hAnsi="GHEA Grapalat"/>
        </w:rPr>
        <w:t>договору.</w:t>
      </w:r>
    </w:p>
    <w:p w:rsidR="00F0759D" w:rsidRPr="00AB54FD" w:rsidRDefault="00F92A53" w:rsidP="00B46D58">
      <w:pPr>
        <w:widowControl w:val="0"/>
        <w:tabs>
          <w:tab w:val="left" w:pos="1276"/>
        </w:tabs>
        <w:spacing w:after="160"/>
        <w:ind w:firstLine="567"/>
        <w:jc w:val="both"/>
        <w:rPr>
          <w:rFonts w:ascii="GHEA Grapalat" w:hAnsi="GHEA Grapalat"/>
        </w:rPr>
      </w:pPr>
      <w:r w:rsidRPr="00AB54FD">
        <w:rPr>
          <w:rFonts w:ascii="GHEA Grapalat" w:hAnsi="GHEA Grapalat"/>
        </w:rPr>
        <w:t>Обеспечение договора, представленное в виде наличных денег, должно быть перечислено на казначейский счет</w:t>
      </w:r>
      <w:r w:rsidRPr="00AB54FD">
        <w:rPr>
          <w:rFonts w:ascii="Courier New" w:hAnsi="Courier New" w:cs="Courier New"/>
        </w:rPr>
        <w:t> </w:t>
      </w:r>
      <w:r w:rsidRPr="00AB54FD">
        <w:rPr>
          <w:rFonts w:ascii="GHEA Grapalat" w:hAnsi="GHEA Grapalat"/>
        </w:rPr>
        <w:t>"900008000</w:t>
      </w:r>
      <w:r w:rsidR="00B66AB9" w:rsidRPr="00AB54FD">
        <w:rPr>
          <w:rFonts w:ascii="GHEA Grapalat" w:hAnsi="GHEA Grapalat"/>
        </w:rPr>
        <w:t>66</w:t>
      </w:r>
      <w:r w:rsidRPr="00AB54FD">
        <w:rPr>
          <w:rFonts w:ascii="GHEA Grapalat" w:hAnsi="GHEA Grapalat"/>
        </w:rPr>
        <w:t>4", открытый в Центральном казначействе на имя уполномоченного органа.</w:t>
      </w:r>
    </w:p>
    <w:p w:rsidR="00FF39F5" w:rsidRDefault="004A0321" w:rsidP="00B46D58">
      <w:pPr>
        <w:widowControl w:val="0"/>
        <w:tabs>
          <w:tab w:val="left" w:pos="1276"/>
        </w:tabs>
        <w:spacing w:after="160"/>
        <w:ind w:firstLine="567"/>
        <w:jc w:val="both"/>
        <w:rPr>
          <w:rFonts w:ascii="GHEA Grapalat" w:hAnsi="GHEA Grapalat"/>
        </w:rPr>
      </w:pPr>
      <w:r w:rsidRPr="00AB54FD">
        <w:rPr>
          <w:rFonts w:ascii="GHEA Grapalat" w:hAnsi="GHEA Grapalat"/>
        </w:rPr>
        <w:t>10.4</w:t>
      </w:r>
      <w:r w:rsidR="00251CF9">
        <w:rPr>
          <w:rFonts w:ascii="GHEA Grapalat" w:hAnsi="GHEA Grapalat"/>
        </w:rPr>
        <w:t xml:space="preserve"> </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lastRenderedPageBreak/>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w:t>
      </w:r>
      <w:r w:rsidRPr="00216702">
        <w:rPr>
          <w:rFonts w:ascii="GHEA Grapalat" w:hAnsi="GHEA Grapalat"/>
        </w:rPr>
        <w:lastRenderedPageBreak/>
        <w:t>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570BBD">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FF39F5">
        <w:rPr>
          <w:rFonts w:ascii="GHEA Grapalat" w:hAnsi="GHEA Grapalat"/>
          <w:highlight w:val="yellow"/>
        </w:rPr>
        <w:t>заявление</w:t>
      </w:r>
      <w:r w:rsidR="00EB3C28" w:rsidRPr="00FF39F5">
        <w:rPr>
          <w:rFonts w:ascii="GHEA Grapalat" w:hAnsi="GHEA Grapalat"/>
          <w:highlight w:val="yellow"/>
        </w:rPr>
        <w:t>--объявлени</w:t>
      </w:r>
      <w:r w:rsidR="00EB3C28" w:rsidRPr="00FF39F5">
        <w:rPr>
          <w:rFonts w:ascii="GHEA Grapalat" w:hAnsi="GHEA Grapalat"/>
          <w:highlight w:val="yellow"/>
          <w:lang w:val="en-US"/>
        </w:rPr>
        <w:t>e</w:t>
      </w:r>
      <w:r w:rsidR="00EB3C28" w:rsidRPr="00FF39F5">
        <w:rPr>
          <w:rFonts w:ascii="GHEA Grapalat" w:hAnsi="GHEA Grapalat"/>
          <w:highlight w:val="yellow"/>
        </w:rPr>
        <w:t xml:space="preserve"> </w:t>
      </w:r>
      <w:r w:rsidRPr="00FF39F5">
        <w:rPr>
          <w:rFonts w:ascii="GHEA Grapalat" w:hAnsi="GHEA Grapalat"/>
          <w:highlight w:val="yellow"/>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FF39F5"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FF39F5">
        <w:rPr>
          <w:rFonts w:ascii="GHEA Grapalat" w:hAnsi="GHEA Grapalat"/>
          <w:highlight w:val="yellow"/>
        </w:rPr>
        <w:t>ценовое предложение согласно Приложению №</w:t>
      </w:r>
      <w:r w:rsidR="00385C27" w:rsidRPr="00FF39F5">
        <w:rPr>
          <w:rFonts w:ascii="GHEA Grapalat" w:hAnsi="GHEA Grapalat"/>
          <w:highlight w:val="yellow"/>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w:t>
      </w:r>
      <w:r w:rsidR="00FF39F5">
        <w:rPr>
          <w:rFonts w:ascii="GHEA Grapalat" w:hAnsi="GHEA Grapalat"/>
          <w:lang w:val="hy-AM"/>
        </w:rPr>
        <w:t>2</w:t>
      </w:r>
      <w:r w:rsidRPr="002658C9">
        <w:rPr>
          <w:rFonts w:ascii="GHEA Grapalat" w:hAnsi="GHEA Grapalat"/>
        </w:rPr>
        <w:t>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D0DB7" w:rsidRDefault="00B2572B" w:rsidP="00DD0DB7">
      <w:pPr>
        <w:pStyle w:val="BodyTextIndent3"/>
        <w:widowControl w:val="0"/>
        <w:spacing w:after="160" w:line="240" w:lineRule="auto"/>
        <w:jc w:val="right"/>
        <w:rPr>
          <w:rFonts w:ascii="GHEA Grapalat" w:hAnsi="GHEA Grapalat"/>
          <w:b/>
          <w:lang w:val="hy-AM"/>
        </w:rPr>
      </w:pPr>
      <w:r w:rsidRPr="00BF4E90">
        <w:rPr>
          <w:rFonts w:ascii="GHEA Grapalat" w:hAnsi="GHEA Grapalat"/>
          <w:b/>
          <w:sz w:val="24"/>
          <w:szCs w:val="24"/>
        </w:rPr>
        <w:t xml:space="preserve">к Приглашению на </w:t>
      </w:r>
      <w:r w:rsidR="00FF39F5" w:rsidRPr="00FF39F5">
        <w:rPr>
          <w:rFonts w:ascii="GHEA Grapalat" w:hAnsi="GHEA Grapalat"/>
          <w:b/>
          <w:sz w:val="24"/>
          <w:szCs w:val="24"/>
        </w:rPr>
        <w:t>запрос котировок</w:t>
      </w:r>
      <w:r w:rsidR="00123294" w:rsidRPr="00FF39F5">
        <w:rPr>
          <w:rFonts w:ascii="GHEA Grapalat" w:hAnsi="GHEA Grapalat"/>
          <w:b/>
          <w:sz w:val="24"/>
          <w:szCs w:val="24"/>
        </w:rPr>
        <w:br/>
      </w:r>
      <w:r w:rsidRPr="00374F4A">
        <w:rPr>
          <w:rFonts w:ascii="GHEA Grapalat" w:hAnsi="GHEA Grapalat"/>
          <w:b/>
          <w:sz w:val="24"/>
          <w:szCs w:val="24"/>
        </w:rPr>
        <w:t xml:space="preserve">под кодом </w:t>
      </w:r>
      <w:r w:rsidR="00DD0DB7" w:rsidRPr="00DD0DB7">
        <w:rPr>
          <w:rFonts w:ascii="GHEA Grapalat" w:hAnsi="GHEA Grapalat"/>
          <w:b/>
          <w:lang w:val="hy-AM"/>
        </w:rPr>
        <w:t>ՀԴԳ-ԳՀԾՁԲ--ԴՍ-02/26</w:t>
      </w:r>
    </w:p>
    <w:p w:rsidR="00D87B1D" w:rsidRPr="00DD0DB7" w:rsidRDefault="00D87B1D" w:rsidP="00B46D58">
      <w:pPr>
        <w:widowControl w:val="0"/>
        <w:spacing w:after="120"/>
        <w:jc w:val="center"/>
        <w:rPr>
          <w:rFonts w:ascii="GHEA Grapalat" w:hAnsi="GHEA Grapalat" w:cs="Sylfaen"/>
          <w:b/>
          <w:lang w:val="hy-AM"/>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D0DB7" w:rsidRDefault="00374F4A" w:rsidP="00DD0DB7">
      <w:pPr>
        <w:jc w:val="both"/>
        <w:rPr>
          <w:rFonts w:ascii="GHEA Grapalat" w:hAnsi="GHEA Grapalat"/>
          <w:b/>
          <w:lang w:val="hy-AM"/>
        </w:rPr>
      </w:pPr>
      <w:r>
        <w:rPr>
          <w:rFonts w:ascii="GHEA Grapalat" w:hAnsi="GHEA Grapalat"/>
        </w:rPr>
        <w:t>_</w:t>
      </w:r>
      <w:r w:rsidR="00FF39F5" w:rsidRPr="00FF39F5">
        <w:t xml:space="preserve"> </w:t>
      </w:r>
      <w:r w:rsidR="00FF39F5" w:rsidRPr="00FF39F5">
        <w:rPr>
          <w:rFonts w:ascii="GHEA Grapalat" w:hAnsi="GHEA Grapalat"/>
        </w:rPr>
        <w:t xml:space="preserve">Антидопинговое агентство </w:t>
      </w:r>
      <w:r w:rsidR="00FF39F5">
        <w:rPr>
          <w:rFonts w:ascii="GHEA Grapalat" w:hAnsi="GHEA Grapalat"/>
          <w:lang w:val="hy-AM"/>
        </w:rPr>
        <w:t xml:space="preserve"> </w:t>
      </w:r>
      <w:r>
        <w:rPr>
          <w:rFonts w:ascii="GHEA Grapalat" w:hAnsi="GHEA Grapalat"/>
        </w:rPr>
        <w:t>_</w:t>
      </w:r>
      <w:r w:rsidR="00FF39F5" w:rsidRPr="00FF39F5">
        <w:t xml:space="preserve"> </w:t>
      </w:r>
      <w:r w:rsidR="00FF39F5" w:rsidRPr="00FF39F5">
        <w:rPr>
          <w:rFonts w:ascii="GHEA Grapalat" w:hAnsi="GHEA Grapalat"/>
        </w:rPr>
        <w:t xml:space="preserve">СНКО </w:t>
      </w:r>
      <w:r w:rsidRPr="00425B00">
        <w:rPr>
          <w:rFonts w:ascii="GHEA Grapalat" w:hAnsi="GHEA Grapalat"/>
        </w:rPr>
        <w:t>___</w:t>
      </w:r>
      <w:r>
        <w:rPr>
          <w:rFonts w:ascii="GHEA Grapalat" w:hAnsi="GHEA Grapalat"/>
        </w:rPr>
        <w:t>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00DD0DB7" w:rsidRPr="00DD0DB7">
        <w:rPr>
          <w:rFonts w:ascii="GHEA Grapalat" w:hAnsi="GHEA Grapalat"/>
          <w:b/>
          <w:lang w:val="hy-AM"/>
        </w:rPr>
        <w:t>ՀԴԳ-ԳՀԾՁԲ--ԴՍ-02/26</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FF39F5">
      <w:pPr>
        <w:widowControl w:val="0"/>
        <w:spacing w:after="160"/>
        <w:ind w:left="426"/>
        <w:jc w:val="both"/>
        <w:rPr>
          <w:rFonts w:ascii="GHEA Grapalat" w:hAnsi="GHEA Grapalat"/>
          <w:sz w:val="16"/>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DD0DB7" w:rsidRPr="00DD0DB7">
        <w:rPr>
          <w:rFonts w:ascii="GHEA Grapalat" w:hAnsi="GHEA Grapalat"/>
          <w:b/>
          <w:lang w:val="hy-AM"/>
        </w:rPr>
        <w:t xml:space="preserve">ՀԴԳ-ԳՀԾՁԲ--ԴՍ-02/26 </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00FF39F5"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FF39F5">
        <w:rPr>
          <w:rFonts w:ascii="GHEA Grapalat" w:hAnsi="GHEA Grapalat"/>
          <w:color w:val="000000" w:themeColor="text1"/>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p>
    <w:p w:rsidR="006B3E56" w:rsidRPr="006F3CBD" w:rsidRDefault="006B3E56" w:rsidP="00DD0DB7">
      <w:pPr>
        <w:pStyle w:val="ListParagraph"/>
        <w:widowControl w:val="0"/>
        <w:numPr>
          <w:ilvl w:val="0"/>
          <w:numId w:val="33"/>
        </w:numPr>
        <w:tabs>
          <w:tab w:val="left" w:pos="567"/>
        </w:tabs>
        <w:spacing w:after="160"/>
        <w:jc w:val="both"/>
        <w:rPr>
          <w:rFonts w:ascii="GHEA Grapalat" w:hAnsi="GHEA Grapalat" w:cs="Arial"/>
        </w:rPr>
      </w:pPr>
      <w:r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Pr="006F3CBD">
        <w:rPr>
          <w:rFonts w:ascii="GHEA Grapalat" w:hAnsi="GHEA Grapalat"/>
        </w:rPr>
        <w:t xml:space="preserve">под кодом </w:t>
      </w:r>
      <w:r w:rsidR="00DD0DB7" w:rsidRPr="00DD0DB7">
        <w:rPr>
          <w:rFonts w:ascii="GHEA Grapalat" w:hAnsi="GHEA Grapalat"/>
          <w:b/>
          <w:lang w:val="hy-AM"/>
        </w:rPr>
        <w:t xml:space="preserve">ՀԴԳ-ԳՀԾՁԲ--ԴՍ-02/26 </w:t>
      </w:r>
      <w:r w:rsidRPr="006F3CBD">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3"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4" w:author="Inesa Kocharyan" w:date="2021-09-01T14:04:00Z"/>
          <w:rFonts w:ascii="GHEA Grapalat" w:hAnsi="GHEA Grapalat"/>
          <w:b/>
        </w:rPr>
      </w:pPr>
      <w:r>
        <w:rPr>
          <w:rFonts w:ascii="GHEA Grapalat" w:hAnsi="GHEA Grapalat"/>
          <w:b/>
        </w:rPr>
        <w:lastRenderedPageBreak/>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FF39F5" w:rsidRPr="00FF39F5">
        <w:rPr>
          <w:rFonts w:ascii="GHEA Grapalat" w:hAnsi="GHEA Grapalat"/>
          <w:b/>
        </w:rPr>
        <w:t>запрос котировок</w:t>
      </w:r>
    </w:p>
    <w:p w:rsidR="00123294" w:rsidRPr="00DD0DB7" w:rsidRDefault="00652A78" w:rsidP="00DD0DB7">
      <w:pPr>
        <w:pStyle w:val="Heading3"/>
        <w:keepNext w:val="0"/>
        <w:widowControl w:val="0"/>
        <w:spacing w:after="160" w:line="240" w:lineRule="auto"/>
        <w:ind w:firstLine="567"/>
        <w:jc w:val="right"/>
        <w:rPr>
          <w:rFonts w:ascii="GHEA Grapalat" w:hAnsi="GHEA Grapalat"/>
          <w:b/>
          <w:lang w:val="hy-AM"/>
        </w:rPr>
      </w:pPr>
      <w:r w:rsidRPr="00BD3FDD">
        <w:rPr>
          <w:rFonts w:ascii="GHEA Grapalat" w:hAnsi="GHEA Grapalat"/>
          <w:b/>
          <w:i w:val="0"/>
          <w:sz w:val="24"/>
          <w:szCs w:val="24"/>
        </w:rPr>
        <w:t xml:space="preserve">под кодом </w:t>
      </w:r>
      <w:r w:rsidR="00DD0DB7" w:rsidRPr="00DD0DB7">
        <w:rPr>
          <w:rFonts w:ascii="GHEA Grapalat" w:hAnsi="GHEA Grapalat"/>
          <w:b/>
          <w:lang w:val="hy-AM"/>
        </w:rPr>
        <w:t>ՀԴԳ-ԳՀԾՁԲ--ԴՍ-02/26</w:t>
      </w:r>
    </w:p>
    <w:p w:rsidR="00B048B2" w:rsidRPr="00DD0DB7" w:rsidRDefault="00B048B2" w:rsidP="00B46D58">
      <w:pPr>
        <w:rPr>
          <w:rFonts w:ascii="GHEA Grapalat" w:hAnsi="GHEA Grapalat"/>
          <w:b/>
          <w:lang w:val="hy-AM"/>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1A091B"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A091B"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A091B"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A091B"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A091B"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A091B"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A091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1A091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1A091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A091B"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1A091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A091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1A091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1A091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A091B"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1A091B"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1A091B"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1A091B"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A9306E" w:rsidRPr="00B23852" w:rsidRDefault="001A091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1A091B"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1A091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1A091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6"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FF39F5" w:rsidRPr="00FA6464" w:rsidRDefault="00FF39F5" w:rsidP="00FF39F5">
      <w:pPr>
        <w:jc w:val="right"/>
        <w:rPr>
          <w:rFonts w:ascii="GHEA Grapalat" w:hAnsi="GHEA Grapalat"/>
          <w:b/>
        </w:rPr>
      </w:pPr>
      <w:r w:rsidRPr="001439BD">
        <w:rPr>
          <w:rFonts w:ascii="GHEA Grapalat" w:hAnsi="GHEA Grapalat"/>
          <w:b/>
        </w:rPr>
        <w:t xml:space="preserve">к Приглашению на </w:t>
      </w:r>
      <w:r w:rsidRPr="00FF39F5">
        <w:rPr>
          <w:rFonts w:ascii="GHEA Grapalat" w:hAnsi="GHEA Grapalat"/>
          <w:b/>
        </w:rPr>
        <w:t>запрос котировок</w:t>
      </w:r>
    </w:p>
    <w:p w:rsidR="00B2572B" w:rsidRPr="00DD0DB7" w:rsidRDefault="00FF39F5" w:rsidP="00DD0DB7">
      <w:pPr>
        <w:pStyle w:val="Heading3"/>
        <w:keepNext w:val="0"/>
        <w:widowControl w:val="0"/>
        <w:spacing w:after="160" w:line="240" w:lineRule="auto"/>
        <w:ind w:firstLine="567"/>
        <w:jc w:val="right"/>
        <w:rPr>
          <w:rFonts w:ascii="GHEA Grapalat" w:hAnsi="GHEA Grapalat"/>
          <w:b/>
          <w:lang w:val="hy-AM"/>
        </w:rPr>
      </w:pPr>
      <w:r w:rsidRPr="00BD3FDD">
        <w:rPr>
          <w:rFonts w:ascii="GHEA Grapalat" w:hAnsi="GHEA Grapalat"/>
          <w:b/>
          <w:i w:val="0"/>
          <w:sz w:val="24"/>
          <w:szCs w:val="24"/>
        </w:rPr>
        <w:t xml:space="preserve">под кодом </w:t>
      </w:r>
      <w:r w:rsidR="00DD0DB7" w:rsidRPr="00DD0DB7">
        <w:rPr>
          <w:rFonts w:ascii="GHEA Grapalat" w:hAnsi="GHEA Grapalat"/>
          <w:b/>
          <w:lang w:val="hy-AM"/>
        </w:rPr>
        <w:t>ՀԴԳ-ԳՀԾՁԲ--ԴՍ-02/26</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DD0DB7" w:rsidRDefault="00B2572B" w:rsidP="00DD0DB7">
      <w:pPr>
        <w:widowControl w:val="0"/>
        <w:spacing w:after="160"/>
        <w:ind w:firstLine="567"/>
        <w:jc w:val="both"/>
        <w:rPr>
          <w:rFonts w:ascii="GHEA Grapalat" w:hAnsi="GHEA Grapalat"/>
          <w:b/>
          <w:lang w:val="hy-AM"/>
        </w:rPr>
      </w:pPr>
      <w:r w:rsidRPr="005744FC">
        <w:rPr>
          <w:rFonts w:ascii="GHEA Grapalat" w:hAnsi="GHEA Grapalat"/>
          <w:spacing w:val="-6"/>
        </w:rPr>
        <w:t xml:space="preserve">Рассмотрев приглашение на </w:t>
      </w:r>
      <w:r w:rsidR="006464BB" w:rsidRPr="00FF39F5">
        <w:rPr>
          <w:rFonts w:ascii="GHEA Grapalat" w:hAnsi="GHEA Grapalat"/>
          <w:b/>
        </w:rPr>
        <w:t>запрос котировок</w:t>
      </w:r>
      <w:r w:rsidR="006464BB" w:rsidRPr="005744FC">
        <w:rPr>
          <w:rFonts w:ascii="GHEA Grapalat" w:hAnsi="GHEA Grapalat"/>
          <w:spacing w:val="-6"/>
        </w:rPr>
        <w:t xml:space="preserve"> </w:t>
      </w:r>
      <w:r w:rsidRPr="005744FC">
        <w:rPr>
          <w:rFonts w:ascii="GHEA Grapalat" w:hAnsi="GHEA Grapalat"/>
          <w:spacing w:val="-6"/>
        </w:rPr>
        <w:t xml:space="preserve">под кодом </w:t>
      </w:r>
      <w:r w:rsidR="00DD0DB7" w:rsidRPr="00DD0DB7">
        <w:rPr>
          <w:rFonts w:ascii="GHEA Grapalat" w:hAnsi="GHEA Grapalat"/>
          <w:b/>
          <w:lang w:val="hy-AM"/>
        </w:rPr>
        <w:t>ՀԴԳ-ԳՀԾՁԲ--ԴՍ-02/26</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64751C" w:rsidRPr="008842CE" w:rsidRDefault="0064751C" w:rsidP="0064751C">
      <w:pPr>
        <w:widowControl w:val="0"/>
        <w:tabs>
          <w:tab w:val="left" w:pos="540"/>
        </w:tabs>
        <w:autoSpaceDE w:val="0"/>
        <w:autoSpaceDN w:val="0"/>
        <w:adjustRightInd w:val="0"/>
        <w:jc w:val="both"/>
        <w:rPr>
          <w:rFonts w:ascii="GHEA Grapalat" w:hAnsi="GHEA Grapalat" w:cs="Sylfaen"/>
          <w:i/>
          <w:sz w:val="20"/>
          <w:szCs w:val="20"/>
        </w:rPr>
      </w:pPr>
      <w:r w:rsidRPr="008842CE">
        <w:rPr>
          <w:rFonts w:ascii="GHEA Grapalat" w:hAnsi="GHEA Grapalat"/>
          <w:i/>
          <w:sz w:val="20"/>
          <w:szCs w:val="20"/>
        </w:rPr>
        <w:t>.</w:t>
      </w:r>
    </w:p>
    <w:p w:rsidR="007B3F5F" w:rsidRPr="00B138F3" w:rsidRDefault="00DB3187"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6464BB" w:rsidRPr="00FA6464" w:rsidRDefault="006464BB" w:rsidP="006464BB">
      <w:pPr>
        <w:jc w:val="right"/>
        <w:rPr>
          <w:rFonts w:ascii="GHEA Grapalat" w:hAnsi="GHEA Grapalat"/>
          <w:b/>
        </w:rPr>
      </w:pPr>
      <w:r w:rsidRPr="001439BD">
        <w:rPr>
          <w:rFonts w:ascii="GHEA Grapalat" w:hAnsi="GHEA Grapalat"/>
          <w:b/>
        </w:rPr>
        <w:t xml:space="preserve">к Приглашению на </w:t>
      </w:r>
      <w:r w:rsidRPr="00FF39F5">
        <w:rPr>
          <w:rFonts w:ascii="GHEA Grapalat" w:hAnsi="GHEA Grapalat"/>
          <w:b/>
        </w:rPr>
        <w:t>запрос котировок</w:t>
      </w:r>
    </w:p>
    <w:p w:rsidR="006464BB" w:rsidRPr="00BD3FDD" w:rsidRDefault="006464BB" w:rsidP="006464BB">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Pr="0035113C">
        <w:rPr>
          <w:rFonts w:ascii="GHEA Grapalat" w:hAnsi="GHEA Grapalat"/>
          <w:b/>
          <w:lang w:val="hy-AM"/>
        </w:rPr>
        <w:t>ՀԴԳ-ԳՀԾՁԲ-01/26</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 _</w:t>
      </w:r>
      <w:r w:rsidR="006464BB" w:rsidRPr="006464BB">
        <w:t xml:space="preserve"> </w:t>
      </w:r>
      <w:r w:rsidR="006464BB" w:rsidRPr="006464BB">
        <w:rPr>
          <w:rFonts w:ascii="GHEA Grapalat" w:hAnsi="GHEA Grapalat"/>
          <w:spacing w:val="-6"/>
          <w:sz w:val="22"/>
          <w:szCs w:val="22"/>
        </w:rPr>
        <w:t xml:space="preserve">Антидопинговое агентство </w:t>
      </w:r>
      <w:r w:rsidRPr="00B138F3">
        <w:rPr>
          <w:rFonts w:ascii="GHEA Grapalat" w:hAnsi="GHEA Grapalat"/>
          <w:spacing w:val="-6"/>
          <w:sz w:val="22"/>
          <w:szCs w:val="22"/>
        </w:rPr>
        <w:t xml:space="preserve"> </w:t>
      </w:r>
      <w:r w:rsidR="006464BB" w:rsidRPr="006464BB">
        <w:rPr>
          <w:rFonts w:ascii="GHEA Grapalat" w:hAnsi="GHEA Grapalat"/>
          <w:spacing w:val="-6"/>
          <w:sz w:val="22"/>
          <w:szCs w:val="22"/>
        </w:rPr>
        <w:t>СНКО</w:t>
      </w:r>
      <w:r w:rsidRPr="00B138F3">
        <w:rPr>
          <w:rFonts w:ascii="GHEA Grapalat" w:hAnsi="GHEA Grapalat"/>
          <w:spacing w:val="-6"/>
          <w:sz w:val="22"/>
          <w:szCs w:val="22"/>
        </w:rPr>
        <w:t xml:space="preserve">*(далее — Заказчик) </w:t>
      </w:r>
    </w:p>
    <w:p w:rsidR="003D2FE2" w:rsidRPr="00B138F3" w:rsidRDefault="006464BB" w:rsidP="006464BB">
      <w:pPr>
        <w:pStyle w:val="Heading3"/>
        <w:keepNext w:val="0"/>
        <w:widowControl w:val="0"/>
        <w:spacing w:after="160" w:line="240" w:lineRule="auto"/>
        <w:ind w:firstLine="567"/>
        <w:jc w:val="left"/>
        <w:rPr>
          <w:rFonts w:ascii="GHEA Grapalat" w:hAnsi="GHEA Grapalat" w:cs="GHEA Grapalat"/>
          <w:sz w:val="22"/>
          <w:szCs w:val="22"/>
        </w:rPr>
      </w:pPr>
      <w:r>
        <w:rPr>
          <w:rFonts w:ascii="GHEA Grapalat" w:hAnsi="GHEA Grapalat"/>
          <w:sz w:val="22"/>
          <w:szCs w:val="22"/>
        </w:rPr>
        <w:t xml:space="preserve">процедуре закупок под кодом  </w:t>
      </w:r>
      <w:r w:rsidRPr="006464BB">
        <w:rPr>
          <w:rFonts w:ascii="GHEA Grapalat" w:hAnsi="GHEA Grapalat"/>
          <w:b/>
          <w:lang w:val="hy-AM"/>
        </w:rPr>
        <w:t xml:space="preserve"> </w:t>
      </w:r>
      <w:r w:rsidR="00DD0DB7" w:rsidRPr="00DD0DB7">
        <w:rPr>
          <w:rFonts w:ascii="GHEA Grapalat" w:hAnsi="GHEA Grapalat"/>
          <w:b/>
          <w:lang w:val="hy-AM"/>
        </w:rPr>
        <w:t xml:space="preserve">ՀԴԳ-ԳՀԾՁԲ--ԴՍ-02/26 </w:t>
      </w:r>
      <w:r w:rsidR="003D2FE2"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9A69B2" w:rsidRPr="006464BB">
              <w:rPr>
                <w:rFonts w:ascii="GHEA Grapalat" w:hAnsi="GHEA Grapalat"/>
                <w:spacing w:val="-6"/>
                <w:sz w:val="22"/>
                <w:szCs w:val="22"/>
              </w:rPr>
              <w:t xml:space="preserve"> Антидопинговое агентство </w:t>
            </w:r>
            <w:r w:rsidR="009A69B2" w:rsidRPr="00B138F3">
              <w:rPr>
                <w:rFonts w:ascii="GHEA Grapalat" w:hAnsi="GHEA Grapalat"/>
                <w:spacing w:val="-6"/>
                <w:sz w:val="22"/>
                <w:szCs w:val="22"/>
              </w:rPr>
              <w:t xml:space="preserve"> </w:t>
            </w:r>
            <w:r w:rsidR="009A69B2" w:rsidRPr="006464BB">
              <w:rPr>
                <w:rFonts w:ascii="GHEA Grapalat" w:hAnsi="GHEA Grapalat"/>
                <w:spacing w:val="-6"/>
                <w:sz w:val="22"/>
                <w:szCs w:val="22"/>
              </w:rPr>
              <w:t>СНКО</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6464BB" w:rsidRPr="0035113C">
              <w:rPr>
                <w:rFonts w:ascii="GHEA Grapalat" w:hAnsi="GHEA Grapalat" w:cs="Sylfaen"/>
                <w:sz w:val="20"/>
                <w:szCs w:val="20"/>
                <w:lang w:val="hy-AM"/>
              </w:rPr>
              <w:t xml:space="preserve"> ՀՎՀՀ</w:t>
            </w:r>
            <w:r w:rsidR="006464BB" w:rsidRPr="0035113C">
              <w:rPr>
                <w:rFonts w:ascii="GHEA Grapalat" w:hAnsi="GHEA Grapalat" w:cs="Arial"/>
                <w:sz w:val="20"/>
                <w:szCs w:val="20"/>
                <w:lang w:val="hy-AM"/>
              </w:rPr>
              <w:t>`</w:t>
            </w:r>
            <w:r w:rsidR="006464BB" w:rsidRPr="003D2C45">
              <w:rPr>
                <w:rFonts w:ascii="GHEA Grapalat" w:hAnsi="GHEA Grapalat" w:cs="Arial"/>
                <w:sz w:val="20"/>
                <w:szCs w:val="20"/>
                <w:lang w:val="hy-AM"/>
              </w:rPr>
              <w:t xml:space="preserve">01837784  </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464BB">
              <w:t xml:space="preserve"> </w:t>
            </w:r>
            <w:r w:rsidR="006464BB" w:rsidRPr="006464BB">
              <w:rPr>
                <w:rFonts w:ascii="GHEA Grapalat" w:hAnsi="GHEA Grapalat"/>
              </w:rPr>
              <w:t>Оперативный департамент Министерства финансов Республики Армения</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6464BB">
              <w:rPr>
                <w:rFonts w:ascii="GHEA Grapalat" w:hAnsi="GHEA Grapalat"/>
                <w:sz w:val="20"/>
                <w:szCs w:val="20"/>
                <w:lang w:val="hy-AM"/>
              </w:rPr>
              <w:t>900018001777</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6464BB">
              <w:t xml:space="preserve"> </w:t>
            </w:r>
            <w:r w:rsidR="006464BB" w:rsidRPr="006464BB">
              <w:rPr>
                <w:rFonts w:ascii="GHEA Grapalat" w:hAnsi="GHEA Grapalat"/>
              </w:rPr>
              <w:t>Армянский драм /</w:t>
            </w:r>
            <w:r w:rsidR="006464BB" w:rsidRPr="008A60DA">
              <w:rPr>
                <w:rFonts w:ascii="GHEA Grapalat" w:hAnsi="GHEA Grapalat" w:cs="Arial"/>
                <w:sz w:val="20"/>
                <w:szCs w:val="20"/>
                <w:lang w:val="hy-AM"/>
              </w:rPr>
              <w:t xml:space="preserve"> AMD</w:t>
            </w:r>
            <w:r w:rsidR="006464BB" w:rsidRPr="006464BB">
              <w:rPr>
                <w:rFonts w:ascii="GHEA Grapalat" w:hAnsi="GHEA Grapalat"/>
              </w:rPr>
              <w:t xml:space="preserve"> /</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6464BB"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6464BB">
              <w:rPr>
                <w:rFonts w:ascii="GHEA Grapalat" w:hAnsi="GHEA Grapalat"/>
              </w:rPr>
              <w:t xml:space="preserve">код </w:t>
            </w:r>
            <w:r w:rsidR="006464BB" w:rsidRPr="0035113C">
              <w:rPr>
                <w:rFonts w:ascii="GHEA Grapalat" w:hAnsi="GHEA Grapalat"/>
                <w:b/>
                <w:lang w:val="hy-AM"/>
              </w:rPr>
              <w:t xml:space="preserve"> </w:t>
            </w:r>
            <w:r w:rsidR="00DD0DB7">
              <w:t xml:space="preserve"> </w:t>
            </w:r>
            <w:r w:rsidR="00DD0DB7" w:rsidRPr="00DD0DB7">
              <w:rPr>
                <w:rFonts w:ascii="GHEA Grapalat" w:hAnsi="GHEA Grapalat"/>
                <w:b/>
                <w:lang w:val="hy-AM"/>
              </w:rPr>
              <w:t xml:space="preserve">ՀԴԳ-ԳՀԾՁԲ--ԴՍ-02/26 </w:t>
            </w:r>
            <w:r w:rsidR="006464BB">
              <w:rPr>
                <w:rFonts w:ascii="GHEA Grapalat" w:hAnsi="GHEA Grapalat"/>
                <w:b/>
              </w:rPr>
              <w:t xml:space="preserve">, номер договора </w:t>
            </w:r>
            <w:r w:rsidR="006464BB" w:rsidRPr="0035113C">
              <w:rPr>
                <w:rFonts w:ascii="GHEA Grapalat" w:hAnsi="GHEA Grapalat"/>
                <w:b/>
                <w:lang w:val="hy-AM"/>
              </w:rPr>
              <w:t xml:space="preserve"> </w:t>
            </w:r>
            <w:r w:rsidR="00DD0DB7">
              <w:t xml:space="preserve"> </w:t>
            </w:r>
            <w:r w:rsidR="00DD0DB7" w:rsidRPr="00DD0DB7">
              <w:rPr>
                <w:rFonts w:ascii="GHEA Grapalat" w:hAnsi="GHEA Grapalat"/>
                <w:b/>
                <w:lang w:val="hy-AM"/>
              </w:rPr>
              <w:t>ՀԴԳ-ԳՀԾՁԲ--ԴՍ-02/26</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6464BB">
      <w:pPr>
        <w:pStyle w:val="NormalWeb"/>
        <w:shd w:val="clear" w:color="auto" w:fill="FFFFFF"/>
        <w:spacing w:before="0" w:beforeAutospacing="0" w:after="0" w:afterAutospacing="0"/>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9A69B2" w:rsidRPr="00FA6464" w:rsidRDefault="009A69B2" w:rsidP="009A69B2">
      <w:pPr>
        <w:jc w:val="right"/>
        <w:rPr>
          <w:rFonts w:ascii="GHEA Grapalat" w:hAnsi="GHEA Grapalat"/>
          <w:b/>
        </w:rPr>
      </w:pPr>
      <w:r w:rsidRPr="001439BD">
        <w:rPr>
          <w:rFonts w:ascii="GHEA Grapalat" w:hAnsi="GHEA Grapalat"/>
          <w:b/>
        </w:rPr>
        <w:t xml:space="preserve">к Приглашению на </w:t>
      </w:r>
      <w:r w:rsidRPr="00FF39F5">
        <w:rPr>
          <w:rFonts w:ascii="GHEA Grapalat" w:hAnsi="GHEA Grapalat"/>
          <w:b/>
        </w:rPr>
        <w:t>запрос котировок</w:t>
      </w:r>
    </w:p>
    <w:p w:rsidR="00AF4211" w:rsidRPr="00DD0DB7" w:rsidRDefault="009A69B2" w:rsidP="00DD0DB7">
      <w:pPr>
        <w:pStyle w:val="Heading3"/>
        <w:keepNext w:val="0"/>
        <w:widowControl w:val="0"/>
        <w:spacing w:after="160" w:line="240" w:lineRule="auto"/>
        <w:ind w:firstLine="567"/>
        <w:jc w:val="right"/>
        <w:rPr>
          <w:rFonts w:ascii="GHEA Grapalat" w:hAnsi="GHEA Grapalat"/>
          <w:b/>
          <w:lang w:val="hy-AM"/>
        </w:rPr>
      </w:pPr>
      <w:r w:rsidRPr="00BD3FDD">
        <w:rPr>
          <w:rFonts w:ascii="GHEA Grapalat" w:hAnsi="GHEA Grapalat"/>
          <w:b/>
          <w:i w:val="0"/>
          <w:sz w:val="24"/>
          <w:szCs w:val="24"/>
        </w:rPr>
        <w:t xml:space="preserve">под кодом </w:t>
      </w:r>
      <w:r w:rsidR="00DD0DB7" w:rsidRPr="00DD0DB7">
        <w:rPr>
          <w:rFonts w:ascii="GHEA Grapalat" w:hAnsi="GHEA Grapalat"/>
          <w:b/>
          <w:lang w:val="hy-AM"/>
        </w:rPr>
        <w:t>ՀԴԳ-ԳՀԾՁԲ--ԴՍ-02/26</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9A69B2">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участвует в организованной _</w:t>
      </w:r>
      <w:r w:rsidR="006464BB" w:rsidRPr="006464BB">
        <w:rPr>
          <w:rFonts w:ascii="GHEA Grapalat" w:hAnsi="GHEA Grapalat"/>
          <w:spacing w:val="-6"/>
          <w:sz w:val="22"/>
          <w:szCs w:val="22"/>
        </w:rPr>
        <w:t xml:space="preserve"> Антидопинговое агентство </w:t>
      </w:r>
      <w:r w:rsidR="006464BB" w:rsidRPr="00B138F3">
        <w:rPr>
          <w:rFonts w:ascii="GHEA Grapalat" w:hAnsi="GHEA Grapalat"/>
          <w:spacing w:val="-6"/>
          <w:sz w:val="22"/>
          <w:szCs w:val="22"/>
        </w:rPr>
        <w:t xml:space="preserve"> </w:t>
      </w:r>
      <w:r w:rsidR="006464BB" w:rsidRPr="006464BB">
        <w:rPr>
          <w:rFonts w:ascii="GHEA Grapalat" w:hAnsi="GHEA Grapalat"/>
          <w:spacing w:val="-6"/>
          <w:sz w:val="22"/>
          <w:szCs w:val="22"/>
        </w:rPr>
        <w:t>СНКО</w:t>
      </w:r>
      <w:r w:rsidR="006464BB" w:rsidRPr="00B138F3">
        <w:rPr>
          <w:rFonts w:ascii="GHEA Grapalat" w:hAnsi="GHEA Grapalat"/>
          <w:spacing w:val="-6"/>
        </w:rPr>
        <w:t xml:space="preserve"> </w:t>
      </w:r>
      <w:r w:rsidRPr="00B138F3">
        <w:rPr>
          <w:rFonts w:ascii="GHEA Grapalat" w:hAnsi="GHEA Grapalat"/>
          <w:spacing w:val="-6"/>
        </w:rPr>
        <w:t xml:space="preserve"> *(далее — Заказчик) </w:t>
      </w:r>
      <w:r w:rsidRPr="00B138F3">
        <w:rPr>
          <w:rFonts w:ascii="GHEA Grapalat" w:hAnsi="GHEA Grapalat"/>
        </w:rPr>
        <w:t xml:space="preserve">процедуре закупок под кодом </w:t>
      </w:r>
      <w:r w:rsidR="00DD0DB7" w:rsidRPr="00DD0DB7">
        <w:rPr>
          <w:rFonts w:ascii="GHEA Grapalat" w:hAnsi="GHEA Grapalat"/>
          <w:b/>
          <w:lang w:val="hy-AM"/>
        </w:rPr>
        <w:t xml:space="preserve">ՀԴԳ-ԳՀԾՁԲ--ԴՍ-02/26 </w:t>
      </w:r>
      <w:r w:rsidRPr="00B138F3">
        <w:rPr>
          <w:rFonts w:ascii="GHEA Grapalat" w:hAnsi="GHEA Grapalat"/>
        </w:rPr>
        <w:t>*</w:t>
      </w:r>
      <w:r w:rsidRPr="00B138F3">
        <w:rPr>
          <w:rFonts w:ascii="GHEA Grapalat" w:hAnsi="GHEA Grapalat"/>
        </w:rPr>
        <w:br w:type="page"/>
      </w:r>
      <w:r w:rsidRPr="00B138F3">
        <w:rPr>
          <w:rFonts w:ascii="GHEA Grapalat" w:hAnsi="GHEA Grapalat"/>
        </w:rPr>
        <w:lastRenderedPageBreak/>
        <w:t>.2.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9A69B2" w:rsidRPr="006464BB">
              <w:rPr>
                <w:rFonts w:ascii="GHEA Grapalat" w:hAnsi="GHEA Grapalat"/>
                <w:spacing w:val="-6"/>
                <w:sz w:val="22"/>
                <w:szCs w:val="22"/>
              </w:rPr>
              <w:t xml:space="preserve"> Антидопинговое агентство </w:t>
            </w:r>
            <w:r w:rsidR="009A69B2" w:rsidRPr="00B138F3">
              <w:rPr>
                <w:rFonts w:ascii="GHEA Grapalat" w:hAnsi="GHEA Grapalat"/>
                <w:spacing w:val="-6"/>
                <w:sz w:val="22"/>
                <w:szCs w:val="22"/>
              </w:rPr>
              <w:t xml:space="preserve"> </w:t>
            </w:r>
            <w:r w:rsidR="009A69B2" w:rsidRPr="006464BB">
              <w:rPr>
                <w:rFonts w:ascii="GHEA Grapalat" w:hAnsi="GHEA Grapalat"/>
                <w:spacing w:val="-6"/>
                <w:sz w:val="22"/>
                <w:szCs w:val="22"/>
              </w:rPr>
              <w:t>СНКО</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9A69B2">
              <w:rPr>
                <w:rFonts w:ascii="GHEA Grapalat" w:hAnsi="GHEA Grapalat"/>
              </w:rPr>
              <w:t xml:space="preserve"> </w:t>
            </w:r>
            <w:r w:rsidR="009A69B2" w:rsidRPr="003D2C45">
              <w:rPr>
                <w:rFonts w:ascii="GHEA Grapalat" w:hAnsi="GHEA Grapalat" w:cs="Arial"/>
                <w:sz w:val="20"/>
                <w:szCs w:val="20"/>
                <w:lang w:val="hy-AM"/>
              </w:rPr>
              <w:t>01837784</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9A69B2" w:rsidRPr="00B138F3">
              <w:rPr>
                <w:rFonts w:ascii="GHEA Grapalat" w:hAnsi="GHEA Grapalat"/>
              </w:rPr>
              <w:t xml:space="preserve"> Финансовая организация (банк):</w:t>
            </w:r>
            <w:r w:rsidR="009A69B2">
              <w:t xml:space="preserve"> </w:t>
            </w:r>
            <w:r w:rsidR="009A69B2" w:rsidRPr="006464BB">
              <w:rPr>
                <w:rFonts w:ascii="GHEA Grapalat" w:hAnsi="GHEA Grapalat"/>
              </w:rPr>
              <w:t>Оперативный департамент Министерства финансов Республики Армения</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9A69B2">
              <w:rPr>
                <w:rFonts w:ascii="GHEA Grapalat" w:hAnsi="GHEA Grapalat"/>
                <w:sz w:val="20"/>
                <w:szCs w:val="20"/>
                <w:lang w:val="hy-AM"/>
              </w:rPr>
              <w:t>900018001777</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9A69B2" w:rsidRPr="00FA6464" w:rsidRDefault="009A69B2" w:rsidP="009A69B2">
      <w:pPr>
        <w:jc w:val="right"/>
        <w:rPr>
          <w:rFonts w:ascii="GHEA Grapalat" w:hAnsi="GHEA Grapalat"/>
          <w:b/>
        </w:rPr>
      </w:pPr>
      <w:r w:rsidRPr="001439BD">
        <w:rPr>
          <w:rFonts w:ascii="GHEA Grapalat" w:hAnsi="GHEA Grapalat"/>
          <w:b/>
        </w:rPr>
        <w:t xml:space="preserve">к Приглашению на </w:t>
      </w:r>
      <w:r w:rsidRPr="00FF39F5">
        <w:rPr>
          <w:rFonts w:ascii="GHEA Grapalat" w:hAnsi="GHEA Grapalat"/>
          <w:b/>
        </w:rPr>
        <w:t>запрос котировок</w:t>
      </w:r>
    </w:p>
    <w:p w:rsidR="009A69B2" w:rsidRPr="00BD3FDD" w:rsidRDefault="009A69B2" w:rsidP="009A69B2">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Pr="0035113C">
        <w:rPr>
          <w:rFonts w:ascii="GHEA Grapalat" w:hAnsi="GHEA Grapalat"/>
          <w:b/>
          <w:lang w:val="hy-AM"/>
        </w:rPr>
        <w:t>ՀԴԳ-ԳՀԾՁԲ-01/26</w:t>
      </w:r>
    </w:p>
    <w:p w:rsidR="003B2F27" w:rsidRPr="00AD29CE" w:rsidRDefault="003B2F27" w:rsidP="003B2F27">
      <w:pPr>
        <w:widowControl w:val="0"/>
        <w:spacing w:after="160" w:line="360" w:lineRule="auto"/>
        <w:jc w:val="right"/>
        <w:rPr>
          <w:rFonts w:ascii="GHEA Grapalat" w:hAnsi="GHEA Grapalat"/>
          <w:i/>
        </w:rPr>
      </w:pPr>
    </w:p>
    <w:p w:rsidR="003B2F27" w:rsidRPr="009A69B2" w:rsidRDefault="003B2F27" w:rsidP="003B2F27">
      <w:pPr>
        <w:widowControl w:val="0"/>
        <w:spacing w:after="160" w:line="360" w:lineRule="auto"/>
        <w:ind w:firstLine="142"/>
        <w:jc w:val="center"/>
        <w:rPr>
          <w:rFonts w:ascii="GHEA Grapalat" w:hAnsi="GHEA Grapalat"/>
          <w:b/>
        </w:rPr>
      </w:pPr>
      <w:r w:rsidRPr="00936B04">
        <w:rPr>
          <w:rFonts w:ascii="GHEA Grapalat" w:hAnsi="GHEA Grapalat"/>
          <w:b/>
        </w:rPr>
        <w:t xml:space="preserve">ДОГОВОР ГОСУДАРСТВЕННОЙ ЗАКУПКИ </w:t>
      </w:r>
      <w:r w:rsidRPr="00936B04">
        <w:rPr>
          <w:rFonts w:ascii="GHEA Grapalat" w:hAnsi="GHEA Grapalat"/>
          <w:b/>
        </w:rPr>
        <w:br/>
      </w:r>
      <w:r w:rsidR="009A69B2" w:rsidRPr="009A69B2">
        <w:rPr>
          <w:rFonts w:ascii="GHEA Grapalat" w:hAnsi="GHEA Grapalat"/>
          <w:b/>
        </w:rPr>
        <w:t xml:space="preserve">УСЛУГ </w:t>
      </w:r>
      <w:r w:rsidR="008209AE" w:rsidRPr="008209AE">
        <w:rPr>
          <w:rFonts w:ascii="GHEA Grapalat" w:hAnsi="GHEA Grapalat"/>
          <w:b/>
        </w:rPr>
        <w:t xml:space="preserve">ОФИЦЕРА ПО ДОПИНГОВОМУ КОНТРОЛЮ </w:t>
      </w:r>
      <w:r w:rsidR="009A69B2" w:rsidRPr="009A69B2">
        <w:rPr>
          <w:rFonts w:ascii="GHEA Grapalat" w:hAnsi="GHEA Grapalat"/>
          <w:b/>
        </w:rPr>
        <w:t>ДЛЯ НУЖД АРМЕНИИ «АНТИДОПИНГОВОГО АГЕНТСТВА» (</w:t>
      </w:r>
      <w:r w:rsidR="009A69B2">
        <w:rPr>
          <w:rFonts w:ascii="GHEA Grapalat" w:hAnsi="GHEA Grapalat"/>
          <w:b/>
        </w:rPr>
        <w:t>СНКО</w:t>
      </w:r>
      <w:r w:rsidR="009A69B2" w:rsidRPr="009A69B2">
        <w:rPr>
          <w:rFonts w:ascii="GHEA Grapalat" w:hAnsi="GHEA Grapalat"/>
          <w:b/>
        </w:rPr>
        <w:t>).</w:t>
      </w:r>
    </w:p>
    <w:tbl>
      <w:tblPr>
        <w:tblStyle w:val="TableGrid"/>
        <w:tblW w:w="9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4"/>
      </w:tblGrid>
      <w:tr w:rsidR="003B2F27" w:rsidTr="00DD0DB7">
        <w:tc>
          <w:tcPr>
            <w:tcW w:w="4928" w:type="dxa"/>
          </w:tcPr>
          <w:p w:rsidR="009A69B2" w:rsidRPr="00DD0DB7" w:rsidRDefault="00DD0DB7" w:rsidP="00DD0DB7">
            <w:pPr>
              <w:pStyle w:val="Heading3"/>
              <w:keepNext w:val="0"/>
              <w:widowControl w:val="0"/>
              <w:spacing w:after="160" w:line="240" w:lineRule="auto"/>
              <w:jc w:val="left"/>
              <w:rPr>
                <w:rFonts w:ascii="GHEA Grapalat" w:hAnsi="GHEA Grapalat"/>
                <w:b/>
                <w:sz w:val="24"/>
                <w:szCs w:val="24"/>
                <w:lang w:val="hy-AM"/>
              </w:rPr>
            </w:pPr>
            <w:r>
              <w:rPr>
                <w:rFonts w:ascii="GHEA Grapalat" w:hAnsi="GHEA Grapalat"/>
                <w:b/>
              </w:rPr>
              <w:t xml:space="preserve">                      </w:t>
            </w:r>
            <w:r w:rsidR="003B2F27" w:rsidRPr="00936B04">
              <w:rPr>
                <w:rFonts w:ascii="GHEA Grapalat" w:hAnsi="GHEA Grapalat"/>
                <w:b/>
              </w:rPr>
              <w:t xml:space="preserve">№ </w:t>
            </w:r>
            <w:r w:rsidRPr="00DD0DB7">
              <w:rPr>
                <w:rFonts w:ascii="GHEA Grapalat" w:hAnsi="GHEA Grapalat"/>
                <w:b/>
                <w:sz w:val="24"/>
                <w:szCs w:val="24"/>
                <w:lang w:val="hy-AM"/>
              </w:rPr>
              <w:t>ՀԴԳ-ԳՀԾՁԲ--ԴՍ-02/26</w:t>
            </w:r>
          </w:p>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sidR="008209AE">
              <w:rPr>
                <w:rFonts w:ascii="GHEA Grapalat" w:hAnsi="GHEA Grapalat"/>
              </w:rPr>
              <w:t>26</w:t>
            </w:r>
            <w:r>
              <w:rPr>
                <w:rFonts w:ascii="GHEA Grapalat" w:hAnsi="GHEA Grapalat"/>
              </w:rPr>
              <w:t>.</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209AE" w:rsidRPr="008209AE">
        <w:rPr>
          <w:rFonts w:ascii="GHEA Grapalat" w:hAnsi="GHEA Grapalat"/>
          <w:b/>
        </w:rPr>
        <w:t xml:space="preserve">офицера по допинговому контролю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lastRenderedPageBreak/>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lastRenderedPageBreak/>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1"/>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w:t>
      </w:r>
      <w:r>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2"/>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 xml:space="preserve">Цена предоставления услуги стабильна, и Исполнитель не вправе требовать </w:t>
      </w:r>
      <w:r w:rsidRPr="00AD29CE">
        <w:rPr>
          <w:rFonts w:ascii="GHEA Grapalat" w:hAnsi="GHEA Grapalat"/>
        </w:rPr>
        <w:lastRenderedPageBreak/>
        <w:t>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13"/>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w:t>
      </w:r>
      <w:r w:rsidRPr="00AD29CE">
        <w:rPr>
          <w:rFonts w:ascii="GHEA Grapalat" w:hAnsi="GHEA Grapalat"/>
        </w:rPr>
        <w:lastRenderedPageBreak/>
        <w:t>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4"/>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w:t>
      </w:r>
      <w:r w:rsidRPr="00AD29CE">
        <w:rPr>
          <w:rFonts w:ascii="GHEA Grapalat" w:hAnsi="GHEA Grapalat"/>
        </w:rPr>
        <w:lastRenderedPageBreak/>
        <w:t>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5"/>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w:t>
      </w:r>
      <w:r w:rsidRPr="00844C3A">
        <w:rPr>
          <w:rFonts w:ascii="GHEA Grapalat" w:hAnsi="GHEA Grapalat"/>
          <w:spacing w:val="-4"/>
        </w:rPr>
        <w:lastRenderedPageBreak/>
        <w:t>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lastRenderedPageBreak/>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16"/>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7"/>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w:t>
      </w:r>
      <w:r w:rsidRPr="00AD29CE">
        <w:rPr>
          <w:rFonts w:ascii="GHEA Grapalat" w:hAnsi="GHEA Grapalat"/>
        </w:rPr>
        <w:lastRenderedPageBreak/>
        <w:t xml:space="preserve">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w:t>
      </w:r>
      <w:r w:rsidR="001802E6" w:rsidRPr="00B40E38">
        <w:rPr>
          <w:rStyle w:val="ezkurwreuab5ozgtqnkl"/>
          <w:rFonts w:ascii="GHEA Grapalat" w:hAnsi="GHEA Grapalat"/>
        </w:rPr>
        <w:lastRenderedPageBreak/>
        <w:t xml:space="preserve">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8209AE" w:rsidRPr="008209AE">
        <w:rPr>
          <w:rFonts w:ascii="GHEA Grapalat" w:hAnsi="GHEA Grapalat"/>
          <w:b/>
          <w:lang w:val="hy-AM"/>
        </w:rPr>
        <w:t xml:space="preserve">ՀԴԳ-ԳՀԾՁԲ--ԴՍ-02/26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8"/>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1892"/>
        <w:gridCol w:w="2331"/>
        <w:gridCol w:w="1189"/>
        <w:gridCol w:w="1372"/>
        <w:gridCol w:w="833"/>
        <w:gridCol w:w="848"/>
        <w:gridCol w:w="829"/>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5F2CD2">
        <w:trPr>
          <w:trHeight w:val="247"/>
          <w:jc w:val="center"/>
        </w:trPr>
        <w:tc>
          <w:tcPr>
            <w:tcW w:w="1903"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9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233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89"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7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33"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677"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5F2CD2">
        <w:trPr>
          <w:trHeight w:val="501"/>
          <w:jc w:val="center"/>
        </w:trPr>
        <w:tc>
          <w:tcPr>
            <w:tcW w:w="1903" w:type="dxa"/>
            <w:vMerge/>
            <w:vAlign w:val="center"/>
          </w:tcPr>
          <w:p w:rsidR="003B2F27" w:rsidRPr="00E40AC8" w:rsidRDefault="003B2F27" w:rsidP="005B7138">
            <w:pPr>
              <w:widowControl w:val="0"/>
              <w:spacing w:after="120"/>
              <w:jc w:val="center"/>
              <w:rPr>
                <w:rFonts w:ascii="GHEA Grapalat" w:hAnsi="GHEA Grapalat"/>
                <w:sz w:val="20"/>
              </w:rPr>
            </w:pPr>
          </w:p>
        </w:tc>
        <w:tc>
          <w:tcPr>
            <w:tcW w:w="1892" w:type="dxa"/>
            <w:vMerge/>
            <w:vAlign w:val="center"/>
          </w:tcPr>
          <w:p w:rsidR="003B2F27" w:rsidRPr="00E40AC8" w:rsidRDefault="003B2F27" w:rsidP="005B7138">
            <w:pPr>
              <w:widowControl w:val="0"/>
              <w:spacing w:after="120"/>
              <w:jc w:val="center"/>
              <w:rPr>
                <w:rFonts w:ascii="GHEA Grapalat" w:hAnsi="GHEA Grapalat"/>
                <w:sz w:val="20"/>
              </w:rPr>
            </w:pPr>
          </w:p>
        </w:tc>
        <w:tc>
          <w:tcPr>
            <w:tcW w:w="2331" w:type="dxa"/>
            <w:vMerge/>
            <w:vAlign w:val="center"/>
          </w:tcPr>
          <w:p w:rsidR="003B2F27" w:rsidRPr="00E40AC8" w:rsidRDefault="003B2F27" w:rsidP="005B7138">
            <w:pPr>
              <w:widowControl w:val="0"/>
              <w:spacing w:after="120"/>
              <w:jc w:val="center"/>
              <w:rPr>
                <w:rFonts w:ascii="GHEA Grapalat" w:hAnsi="GHEA Grapalat"/>
                <w:sz w:val="20"/>
              </w:rPr>
            </w:pPr>
          </w:p>
        </w:tc>
        <w:tc>
          <w:tcPr>
            <w:tcW w:w="1189" w:type="dxa"/>
            <w:vMerge/>
            <w:vAlign w:val="center"/>
          </w:tcPr>
          <w:p w:rsidR="003B2F27" w:rsidRPr="00E40AC8" w:rsidRDefault="003B2F27" w:rsidP="005B7138">
            <w:pPr>
              <w:widowControl w:val="0"/>
              <w:spacing w:after="120"/>
              <w:jc w:val="center"/>
              <w:rPr>
                <w:rFonts w:ascii="GHEA Grapalat" w:hAnsi="GHEA Grapalat"/>
                <w:sz w:val="20"/>
              </w:rPr>
            </w:pPr>
          </w:p>
        </w:tc>
        <w:tc>
          <w:tcPr>
            <w:tcW w:w="1372" w:type="dxa"/>
            <w:vMerge/>
            <w:vAlign w:val="center"/>
          </w:tcPr>
          <w:p w:rsidR="003B2F27" w:rsidRPr="00E40AC8" w:rsidRDefault="003B2F27" w:rsidP="005B7138">
            <w:pPr>
              <w:widowControl w:val="0"/>
              <w:spacing w:after="120"/>
              <w:jc w:val="center"/>
              <w:rPr>
                <w:rFonts w:ascii="GHEA Grapalat" w:hAnsi="GHEA Grapalat"/>
                <w:sz w:val="20"/>
              </w:rPr>
            </w:pPr>
          </w:p>
        </w:tc>
        <w:tc>
          <w:tcPr>
            <w:tcW w:w="833" w:type="dxa"/>
            <w:vMerge/>
            <w:vAlign w:val="center"/>
          </w:tcPr>
          <w:p w:rsidR="003B2F27" w:rsidRPr="00E40AC8" w:rsidRDefault="003B2F27" w:rsidP="005B7138">
            <w:pPr>
              <w:widowControl w:val="0"/>
              <w:spacing w:after="120"/>
              <w:jc w:val="center"/>
              <w:rPr>
                <w:rFonts w:ascii="GHEA Grapalat" w:hAnsi="GHEA Grapalat"/>
                <w:sz w:val="20"/>
              </w:rPr>
            </w:pPr>
          </w:p>
        </w:tc>
        <w:tc>
          <w:tcPr>
            <w:tcW w:w="84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829"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9"/>
              <w:t>**</w:t>
            </w:r>
          </w:p>
        </w:tc>
      </w:tr>
      <w:tr w:rsidR="005F2CD2" w:rsidRPr="00E40AC8" w:rsidTr="005F2CD2">
        <w:trPr>
          <w:trHeight w:val="277"/>
          <w:jc w:val="center"/>
        </w:trPr>
        <w:tc>
          <w:tcPr>
            <w:tcW w:w="1903" w:type="dxa"/>
          </w:tcPr>
          <w:p w:rsidR="005F2CD2" w:rsidRPr="0035113C" w:rsidRDefault="005F2CD2" w:rsidP="005F2CD2">
            <w:pPr>
              <w:jc w:val="center"/>
              <w:rPr>
                <w:rFonts w:ascii="GHEA Grapalat" w:hAnsi="GHEA Grapalat"/>
                <w:sz w:val="20"/>
                <w:lang w:val="hy-AM"/>
              </w:rPr>
            </w:pPr>
            <w:r>
              <w:rPr>
                <w:rFonts w:ascii="GHEA Grapalat" w:hAnsi="GHEA Grapalat"/>
                <w:sz w:val="20"/>
                <w:lang w:val="hy-AM"/>
              </w:rPr>
              <w:t>1</w:t>
            </w:r>
          </w:p>
        </w:tc>
        <w:tc>
          <w:tcPr>
            <w:tcW w:w="1892" w:type="dxa"/>
          </w:tcPr>
          <w:p w:rsidR="005F2CD2" w:rsidRPr="005F2CD2" w:rsidRDefault="005F2CD2" w:rsidP="005F2CD2">
            <w:pPr>
              <w:jc w:val="center"/>
              <w:rPr>
                <w:rFonts w:ascii="GHEA Grapalat" w:hAnsi="GHEA Grapalat"/>
                <w:sz w:val="20"/>
                <w:lang w:val="en-US"/>
              </w:rPr>
            </w:pPr>
            <w:r w:rsidRPr="008209AE">
              <w:rPr>
                <w:rFonts w:ascii="GHEA Grapalat" w:hAnsi="GHEA Grapalat"/>
                <w:sz w:val="20"/>
                <w:lang w:val="hy-AM"/>
              </w:rPr>
              <w:t>98111200</w:t>
            </w:r>
            <w:r>
              <w:rPr>
                <w:rFonts w:ascii="GHEA Grapalat" w:hAnsi="GHEA Grapalat"/>
                <w:sz w:val="20"/>
                <w:lang w:val="en-US"/>
              </w:rPr>
              <w:t>/1</w:t>
            </w:r>
          </w:p>
        </w:tc>
        <w:tc>
          <w:tcPr>
            <w:tcW w:w="2331" w:type="dxa"/>
          </w:tcPr>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Услуги допинг-контролера</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Допинг-контролер обязан взять 30 проб мочи и/или крови в соответствии с годовым планом, разработанным отделом тестирования SNCO Антидопингового агентства.</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 xml:space="preserve">Время оказания услуг (рабочее время): </w:t>
            </w:r>
            <w:r w:rsidRPr="008209AE">
              <w:rPr>
                <w:rFonts w:ascii="GHEA Grapalat" w:hAnsi="GHEA Grapalat"/>
                <w:sz w:val="20"/>
              </w:rPr>
              <w:lastRenderedPageBreak/>
              <w:t>07:00-09:00</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Услуги предоставляются в соответствии с правилами ВАДА; место и время оказания услуг являются конфиденциальными и сообщаются допинг-контролеру до сбора проб через систему «ADAMS».</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Лицензия:</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Обязательно наличие действующей лицензии допинг-контролера/контролера крови, выданной Антидопинговым агентством.</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Другие навыки: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1. Знание международных стандартов тестирования 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Отличные навыки устной и письменной коммуникации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2. Способность работать под давлением, понимание, чуткость.</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3. Способность выполнять организационную работу с точностью</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4. Способность работать с конфиденциальной информацией</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lastRenderedPageBreak/>
              <w:t>5. Способность работать в команде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6. Здравый смысл, навыки принятия решений и решения проблем</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7. Способность проявлять инициативу на работе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8. Навыки разрешения конфликтов в стрессовой обстановке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9. Организационные навыки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Дисциплина, пунктуальность</w:t>
            </w:r>
          </w:p>
          <w:p w:rsidR="005F2CD2" w:rsidRPr="00E40AC8" w:rsidRDefault="005F2CD2" w:rsidP="005F2CD2">
            <w:pPr>
              <w:widowControl w:val="0"/>
              <w:spacing w:after="120"/>
              <w:jc w:val="center"/>
              <w:rPr>
                <w:rFonts w:ascii="GHEA Grapalat" w:hAnsi="GHEA Grapalat"/>
                <w:sz w:val="20"/>
              </w:rPr>
            </w:pPr>
            <w:r w:rsidRPr="008209AE">
              <w:rPr>
                <w:rFonts w:ascii="GHEA Grapalat" w:hAnsi="GHEA Grapalat"/>
                <w:sz w:val="20"/>
              </w:rPr>
              <w:t>10. Хорошее владение письменным и устным английским языком (знание дополнительных языков будет считаться преимуществом)</w:t>
            </w:r>
          </w:p>
        </w:tc>
        <w:tc>
          <w:tcPr>
            <w:tcW w:w="1189" w:type="dxa"/>
          </w:tcPr>
          <w:p w:rsidR="005F2CD2" w:rsidRPr="00273FF0" w:rsidRDefault="005F2CD2" w:rsidP="005F2CD2">
            <w:r w:rsidRPr="00273FF0">
              <w:lastRenderedPageBreak/>
              <w:t>драм</w:t>
            </w:r>
          </w:p>
        </w:tc>
        <w:tc>
          <w:tcPr>
            <w:tcW w:w="1372" w:type="dxa"/>
          </w:tcPr>
          <w:p w:rsidR="005F2CD2" w:rsidRPr="00273FF0" w:rsidRDefault="005F2CD2" w:rsidP="005F2CD2"/>
        </w:tc>
        <w:tc>
          <w:tcPr>
            <w:tcW w:w="833" w:type="dxa"/>
          </w:tcPr>
          <w:p w:rsidR="005F2CD2" w:rsidRPr="00273FF0" w:rsidRDefault="005F2CD2" w:rsidP="005F2CD2">
            <w:r>
              <w:t>1</w:t>
            </w:r>
          </w:p>
        </w:tc>
        <w:tc>
          <w:tcPr>
            <w:tcW w:w="848" w:type="dxa"/>
          </w:tcPr>
          <w:p w:rsidR="005F2CD2" w:rsidRPr="00E40AC8" w:rsidRDefault="005F2CD2" w:rsidP="005F2CD2">
            <w:pPr>
              <w:widowControl w:val="0"/>
              <w:spacing w:after="120"/>
              <w:jc w:val="center"/>
              <w:rPr>
                <w:rFonts w:ascii="GHEA Grapalat" w:hAnsi="GHEA Grapalat"/>
                <w:sz w:val="20"/>
              </w:rPr>
            </w:pPr>
          </w:p>
        </w:tc>
        <w:tc>
          <w:tcPr>
            <w:tcW w:w="829" w:type="dxa"/>
          </w:tcPr>
          <w:p w:rsidR="005F2CD2" w:rsidRPr="00E40AC8" w:rsidRDefault="005F2CD2" w:rsidP="005F2CD2">
            <w:pPr>
              <w:widowControl w:val="0"/>
              <w:spacing w:after="120"/>
              <w:jc w:val="center"/>
              <w:rPr>
                <w:rFonts w:ascii="GHEA Grapalat" w:hAnsi="GHEA Grapalat"/>
                <w:sz w:val="20"/>
              </w:rPr>
            </w:pPr>
          </w:p>
        </w:tc>
      </w:tr>
      <w:tr w:rsidR="005F2CD2" w:rsidRPr="00E40AC8" w:rsidTr="005F2CD2">
        <w:trPr>
          <w:trHeight w:val="439"/>
          <w:jc w:val="center"/>
        </w:trPr>
        <w:tc>
          <w:tcPr>
            <w:tcW w:w="1903" w:type="dxa"/>
          </w:tcPr>
          <w:p w:rsidR="005F2CD2" w:rsidRPr="005F2CD2" w:rsidRDefault="005F2CD2" w:rsidP="005F2CD2">
            <w:pPr>
              <w:widowControl w:val="0"/>
              <w:spacing w:after="120"/>
              <w:jc w:val="center"/>
              <w:rPr>
                <w:rFonts w:ascii="GHEA Grapalat" w:hAnsi="GHEA Grapalat"/>
                <w:sz w:val="20"/>
                <w:lang w:val="hy-AM"/>
              </w:rPr>
            </w:pPr>
            <w:r>
              <w:rPr>
                <w:rFonts w:ascii="GHEA Grapalat" w:hAnsi="GHEA Grapalat"/>
                <w:sz w:val="20"/>
                <w:lang w:val="hy-AM"/>
              </w:rPr>
              <w:lastRenderedPageBreak/>
              <w:t>2</w:t>
            </w:r>
          </w:p>
        </w:tc>
        <w:tc>
          <w:tcPr>
            <w:tcW w:w="1892" w:type="dxa"/>
          </w:tcPr>
          <w:p w:rsidR="005F2CD2" w:rsidRPr="005F2CD2" w:rsidRDefault="005F2CD2" w:rsidP="005F2CD2">
            <w:pPr>
              <w:widowControl w:val="0"/>
              <w:spacing w:after="120"/>
              <w:jc w:val="center"/>
              <w:rPr>
                <w:rFonts w:ascii="GHEA Grapalat" w:hAnsi="GHEA Grapalat"/>
                <w:sz w:val="20"/>
                <w:lang w:val="en-US"/>
              </w:rPr>
            </w:pPr>
            <w:r w:rsidRPr="008209AE">
              <w:rPr>
                <w:rFonts w:ascii="GHEA Grapalat" w:hAnsi="GHEA Grapalat"/>
                <w:sz w:val="20"/>
              </w:rPr>
              <w:t>98111200</w:t>
            </w:r>
            <w:r>
              <w:rPr>
                <w:rFonts w:ascii="GHEA Grapalat" w:hAnsi="GHEA Grapalat"/>
                <w:sz w:val="20"/>
                <w:lang w:val="en-US"/>
              </w:rPr>
              <w:t>/2</w:t>
            </w:r>
          </w:p>
        </w:tc>
        <w:tc>
          <w:tcPr>
            <w:tcW w:w="2331" w:type="dxa"/>
          </w:tcPr>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Услуги допинг-контролера</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Допинг-контролер обязан взять 30 проб мочи и/или крови в соответствии с годовым планом, разработанным отделом тестирования SNCO Антидопингового агентства.</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Время оказания услуг (рабочее время): 09:00-12:00</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 xml:space="preserve">Услуги предоставляются в соответствии с правилами ВАДА; </w:t>
            </w:r>
            <w:r w:rsidRPr="008209AE">
              <w:rPr>
                <w:rFonts w:ascii="GHEA Grapalat" w:hAnsi="GHEA Grapalat"/>
                <w:sz w:val="20"/>
              </w:rPr>
              <w:lastRenderedPageBreak/>
              <w:t>место и время оказания услуг являются конфиденциальными и сообщаются допинг-контролеру до сбора проб через систему «ADAMS».</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Лицензия:</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Обязательно наличие действующей лицензии допинг-контролера/контролера крови, выданной Антидопинговым агентством.</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Другие навыки: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1. Знание международных стандартов тестирования 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Отличные навыки устной и письменной коммуникации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2. Способность работать под давлением, понимание, чуткость.</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3. Способность выполнять организационную работу с точностью</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4. Способность работать с конфиденциальной информацией</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5. Способность работать в команде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6. Здравый смысл, навыки принятия решений и решения проблем</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lastRenderedPageBreak/>
              <w:t>7. Способность проявлять инициативу на работе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8. Навыки разрешения конфликтов в стрессовой обстановке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9. Организационные навыки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Дисциплина, пунктуальность</w:t>
            </w:r>
          </w:p>
          <w:p w:rsidR="005F2CD2" w:rsidRPr="00E40AC8" w:rsidRDefault="005F2CD2" w:rsidP="005F2CD2">
            <w:pPr>
              <w:widowControl w:val="0"/>
              <w:spacing w:after="120"/>
              <w:jc w:val="center"/>
              <w:rPr>
                <w:rFonts w:ascii="GHEA Grapalat" w:hAnsi="GHEA Grapalat"/>
                <w:sz w:val="20"/>
              </w:rPr>
            </w:pPr>
            <w:r w:rsidRPr="008209AE">
              <w:rPr>
                <w:rFonts w:ascii="GHEA Grapalat" w:hAnsi="GHEA Grapalat"/>
                <w:sz w:val="20"/>
              </w:rPr>
              <w:t>10. Хорошее владение письменным и устным английским языком (знание дополнительных языков будет считаться преимуществом)</w:t>
            </w:r>
          </w:p>
        </w:tc>
        <w:tc>
          <w:tcPr>
            <w:tcW w:w="1189" w:type="dxa"/>
          </w:tcPr>
          <w:p w:rsidR="005F2CD2" w:rsidRPr="00273FF0" w:rsidRDefault="005F2CD2" w:rsidP="005F2CD2">
            <w:r w:rsidRPr="00273FF0">
              <w:lastRenderedPageBreak/>
              <w:t>драм</w:t>
            </w:r>
          </w:p>
        </w:tc>
        <w:tc>
          <w:tcPr>
            <w:tcW w:w="1372" w:type="dxa"/>
          </w:tcPr>
          <w:p w:rsidR="005F2CD2" w:rsidRPr="00273FF0" w:rsidRDefault="005F2CD2" w:rsidP="005F2CD2"/>
        </w:tc>
        <w:tc>
          <w:tcPr>
            <w:tcW w:w="833" w:type="dxa"/>
          </w:tcPr>
          <w:p w:rsidR="005F2CD2" w:rsidRPr="00273FF0" w:rsidRDefault="005F2CD2" w:rsidP="005F2CD2">
            <w:r>
              <w:t>1</w:t>
            </w:r>
          </w:p>
        </w:tc>
        <w:tc>
          <w:tcPr>
            <w:tcW w:w="848" w:type="dxa"/>
          </w:tcPr>
          <w:p w:rsidR="005F2CD2" w:rsidRPr="00E40AC8" w:rsidRDefault="005F2CD2" w:rsidP="005F2CD2">
            <w:pPr>
              <w:widowControl w:val="0"/>
              <w:spacing w:after="120"/>
              <w:jc w:val="center"/>
              <w:rPr>
                <w:rFonts w:ascii="GHEA Grapalat" w:hAnsi="GHEA Grapalat"/>
                <w:sz w:val="20"/>
              </w:rPr>
            </w:pPr>
          </w:p>
        </w:tc>
        <w:tc>
          <w:tcPr>
            <w:tcW w:w="829" w:type="dxa"/>
          </w:tcPr>
          <w:p w:rsidR="005F2CD2" w:rsidRPr="00E40AC8" w:rsidRDefault="005F2CD2" w:rsidP="005F2CD2">
            <w:pPr>
              <w:widowControl w:val="0"/>
              <w:spacing w:after="120"/>
              <w:jc w:val="center"/>
              <w:rPr>
                <w:rFonts w:ascii="GHEA Grapalat" w:hAnsi="GHEA Grapalat"/>
                <w:sz w:val="20"/>
              </w:rPr>
            </w:pPr>
          </w:p>
        </w:tc>
      </w:tr>
      <w:tr w:rsidR="005F2CD2" w:rsidRPr="00E40AC8" w:rsidTr="005F2CD2">
        <w:trPr>
          <w:trHeight w:val="439"/>
          <w:jc w:val="center"/>
        </w:trPr>
        <w:tc>
          <w:tcPr>
            <w:tcW w:w="1903" w:type="dxa"/>
          </w:tcPr>
          <w:p w:rsidR="005F2CD2" w:rsidRPr="005F2CD2" w:rsidRDefault="005F2CD2" w:rsidP="005F2CD2">
            <w:pPr>
              <w:widowControl w:val="0"/>
              <w:spacing w:after="120"/>
              <w:jc w:val="center"/>
              <w:rPr>
                <w:rFonts w:ascii="GHEA Grapalat" w:hAnsi="GHEA Grapalat"/>
                <w:sz w:val="20"/>
                <w:lang w:val="hy-AM"/>
              </w:rPr>
            </w:pPr>
            <w:r>
              <w:rPr>
                <w:rFonts w:ascii="GHEA Grapalat" w:hAnsi="GHEA Grapalat"/>
                <w:sz w:val="20"/>
                <w:lang w:val="hy-AM"/>
              </w:rPr>
              <w:lastRenderedPageBreak/>
              <w:t>3</w:t>
            </w:r>
          </w:p>
        </w:tc>
        <w:tc>
          <w:tcPr>
            <w:tcW w:w="1892" w:type="dxa"/>
          </w:tcPr>
          <w:p w:rsidR="005F2CD2" w:rsidRPr="005F2CD2" w:rsidRDefault="005F2CD2" w:rsidP="005F2CD2">
            <w:pPr>
              <w:widowControl w:val="0"/>
              <w:spacing w:after="120"/>
              <w:jc w:val="center"/>
              <w:rPr>
                <w:rFonts w:ascii="GHEA Grapalat" w:hAnsi="GHEA Grapalat"/>
                <w:sz w:val="20"/>
                <w:lang w:val="en-US"/>
              </w:rPr>
            </w:pPr>
            <w:r w:rsidRPr="008209AE">
              <w:rPr>
                <w:rFonts w:ascii="GHEA Grapalat" w:hAnsi="GHEA Grapalat"/>
                <w:sz w:val="20"/>
              </w:rPr>
              <w:t>98111200</w:t>
            </w:r>
            <w:r>
              <w:rPr>
                <w:rFonts w:ascii="GHEA Grapalat" w:hAnsi="GHEA Grapalat"/>
                <w:sz w:val="20"/>
                <w:lang w:val="en-US"/>
              </w:rPr>
              <w:t>/3</w:t>
            </w:r>
          </w:p>
        </w:tc>
        <w:tc>
          <w:tcPr>
            <w:tcW w:w="2331" w:type="dxa"/>
          </w:tcPr>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Услуги допинг-контролера</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Допинг-контролер обязан взять 45 проб мочи и/или крови в соответствии с годовым планом, разработанным отделом тестирования SNCO Антидопингового агентства.</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Время оказания услуг (рабочее время): 12:00-16:00</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Услуги предоставляются в соответствии с правилами ВАДА; место и время оказания услуг являются конфиденциальными и сообщаются допинг-контролеру до сбора проб через систему «ADAMS».</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Лицензия:</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Обязательно наличие действующей лицензии допинг-контролера/контролера крови, выданной Антидопинговым агентством.</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Другие навыки: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1. Знание международных стандартов тестирования 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Отличные навыки устной и письменной коммуникации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2. Способность работать под давлением, понимание, чуткость.</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3. Способность выполнять организационную работу с точностью</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4. Способность работать с конфиденциальной информацией</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5. Способность работать в команде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6. Здравый смысл, навыки принятия решений и решения проблем</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7. Способность проявлять инициативу на работе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8. Навыки разрешения конфликтов в стрессовой обстановке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9. Организационные навыки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lastRenderedPageBreak/>
              <w:t>Дисциплина, пунктуальность</w:t>
            </w:r>
          </w:p>
          <w:p w:rsidR="005F2CD2" w:rsidRPr="00E40AC8" w:rsidRDefault="005F2CD2" w:rsidP="005F2CD2">
            <w:pPr>
              <w:widowControl w:val="0"/>
              <w:spacing w:after="120"/>
              <w:jc w:val="center"/>
              <w:rPr>
                <w:rFonts w:ascii="GHEA Grapalat" w:hAnsi="GHEA Grapalat"/>
                <w:sz w:val="20"/>
              </w:rPr>
            </w:pPr>
            <w:r w:rsidRPr="008209AE">
              <w:rPr>
                <w:rFonts w:ascii="GHEA Grapalat" w:hAnsi="GHEA Grapalat"/>
                <w:sz w:val="20"/>
              </w:rPr>
              <w:t>10. Хорошее владение письменным и устным английским языком (знание дополнительных языков будет считаться преимуществом)</w:t>
            </w:r>
          </w:p>
        </w:tc>
        <w:tc>
          <w:tcPr>
            <w:tcW w:w="1189" w:type="dxa"/>
          </w:tcPr>
          <w:p w:rsidR="005F2CD2" w:rsidRPr="00273FF0" w:rsidRDefault="005F2CD2" w:rsidP="005F2CD2">
            <w:r w:rsidRPr="00273FF0">
              <w:lastRenderedPageBreak/>
              <w:t>драм</w:t>
            </w:r>
          </w:p>
        </w:tc>
        <w:tc>
          <w:tcPr>
            <w:tcW w:w="1372" w:type="dxa"/>
          </w:tcPr>
          <w:p w:rsidR="005F2CD2" w:rsidRPr="00273FF0" w:rsidRDefault="005F2CD2" w:rsidP="005F2CD2"/>
        </w:tc>
        <w:tc>
          <w:tcPr>
            <w:tcW w:w="833" w:type="dxa"/>
          </w:tcPr>
          <w:p w:rsidR="005F2CD2" w:rsidRPr="00273FF0" w:rsidRDefault="005F2CD2" w:rsidP="005F2CD2">
            <w:r>
              <w:t>1</w:t>
            </w:r>
          </w:p>
        </w:tc>
        <w:tc>
          <w:tcPr>
            <w:tcW w:w="848" w:type="dxa"/>
          </w:tcPr>
          <w:p w:rsidR="005F2CD2" w:rsidRPr="00E40AC8" w:rsidRDefault="005F2CD2" w:rsidP="005F2CD2">
            <w:pPr>
              <w:widowControl w:val="0"/>
              <w:spacing w:after="120"/>
              <w:jc w:val="center"/>
              <w:rPr>
                <w:rFonts w:ascii="GHEA Grapalat" w:hAnsi="GHEA Grapalat"/>
                <w:sz w:val="20"/>
              </w:rPr>
            </w:pPr>
          </w:p>
        </w:tc>
        <w:tc>
          <w:tcPr>
            <w:tcW w:w="829" w:type="dxa"/>
          </w:tcPr>
          <w:p w:rsidR="005F2CD2" w:rsidRPr="00E40AC8" w:rsidRDefault="005F2CD2" w:rsidP="005F2CD2">
            <w:pPr>
              <w:widowControl w:val="0"/>
              <w:spacing w:after="120"/>
              <w:jc w:val="center"/>
              <w:rPr>
                <w:rFonts w:ascii="GHEA Grapalat" w:hAnsi="GHEA Grapalat"/>
                <w:sz w:val="20"/>
              </w:rPr>
            </w:pPr>
          </w:p>
        </w:tc>
      </w:tr>
      <w:tr w:rsidR="005F2CD2" w:rsidRPr="00E40AC8" w:rsidTr="005F2CD2">
        <w:trPr>
          <w:trHeight w:val="439"/>
          <w:jc w:val="center"/>
        </w:trPr>
        <w:tc>
          <w:tcPr>
            <w:tcW w:w="1903" w:type="dxa"/>
          </w:tcPr>
          <w:p w:rsidR="005F2CD2" w:rsidRPr="005F2CD2" w:rsidRDefault="005F2CD2" w:rsidP="005F2CD2">
            <w:pPr>
              <w:widowControl w:val="0"/>
              <w:spacing w:after="120"/>
              <w:jc w:val="center"/>
              <w:rPr>
                <w:rFonts w:ascii="GHEA Grapalat" w:hAnsi="GHEA Grapalat"/>
                <w:sz w:val="20"/>
                <w:lang w:val="hy-AM"/>
              </w:rPr>
            </w:pPr>
            <w:r>
              <w:rPr>
                <w:rFonts w:ascii="GHEA Grapalat" w:hAnsi="GHEA Grapalat"/>
                <w:sz w:val="20"/>
                <w:lang w:val="hy-AM"/>
              </w:rPr>
              <w:lastRenderedPageBreak/>
              <w:t>4</w:t>
            </w:r>
          </w:p>
        </w:tc>
        <w:tc>
          <w:tcPr>
            <w:tcW w:w="1892" w:type="dxa"/>
          </w:tcPr>
          <w:p w:rsidR="005F2CD2" w:rsidRPr="00E40AC8" w:rsidRDefault="005F2CD2" w:rsidP="005F2CD2">
            <w:pPr>
              <w:widowControl w:val="0"/>
              <w:spacing w:after="120"/>
              <w:jc w:val="center"/>
              <w:rPr>
                <w:rFonts w:ascii="GHEA Grapalat" w:hAnsi="GHEA Grapalat"/>
                <w:sz w:val="20"/>
              </w:rPr>
            </w:pPr>
            <w:r w:rsidRPr="008209AE">
              <w:rPr>
                <w:rFonts w:ascii="GHEA Grapalat" w:hAnsi="GHEA Grapalat"/>
                <w:sz w:val="20"/>
              </w:rPr>
              <w:t>98111200</w:t>
            </w:r>
            <w:r>
              <w:rPr>
                <w:rFonts w:ascii="GHEA Grapalat" w:hAnsi="GHEA Grapalat"/>
                <w:sz w:val="20"/>
                <w:lang w:val="en-US"/>
              </w:rPr>
              <w:t>/</w:t>
            </w:r>
            <w:r>
              <w:rPr>
                <w:rFonts w:ascii="GHEA Grapalat" w:hAnsi="GHEA Grapalat"/>
                <w:sz w:val="20"/>
                <w:lang w:val="en-US"/>
              </w:rPr>
              <w:t>4</w:t>
            </w:r>
          </w:p>
        </w:tc>
        <w:tc>
          <w:tcPr>
            <w:tcW w:w="2331" w:type="dxa"/>
          </w:tcPr>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Услуги допинг-контролера</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Допинг-контролер обязан взять 45 проб мочи и/или крови в соответствии с годовым планом, разработанным отделом тестирования SNCO Антидопингового агентства.</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Время оказания услуг (рабочее время): 16:00-20:00</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Услуги предоставляются в соответствии с правилами ВАДА; место и время оказания услуг являются конфиденциальными и сообщаются допинг-контролеру до сбора проб через систему «ADAMS».</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Лицензия:</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 xml:space="preserve">Обязательно наличие действующей лицензии допинг-контролера/контролера крови, выданной Антидопинговым </w:t>
            </w:r>
            <w:r w:rsidRPr="008209AE">
              <w:rPr>
                <w:rFonts w:ascii="GHEA Grapalat" w:hAnsi="GHEA Grapalat"/>
                <w:sz w:val="20"/>
              </w:rPr>
              <w:lastRenderedPageBreak/>
              <w:t>агентством.</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Другие навыки: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1. Знание международных стандартов тестирования 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Отличные навыки устной и письменной коммуникации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2. Способность работать под давлением, понимание, чуткость.</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3. Способность выполнять организационную работу с точностью</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4. Способность работать с конфиденциальной информацией</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5. Способность работать в команде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6. Здравый смысл, навыки принятия решений и решения проблем</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7. Способность проявлять инициативу на работе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8. Навыки разрешения конфликтов в стрессовой обстановке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9. Организационные навыки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Дисциплина, пунктуальность</w:t>
            </w:r>
          </w:p>
          <w:p w:rsidR="005F2CD2" w:rsidRPr="00E40AC8" w:rsidRDefault="005F2CD2" w:rsidP="005F2CD2">
            <w:pPr>
              <w:widowControl w:val="0"/>
              <w:spacing w:after="120"/>
              <w:jc w:val="center"/>
              <w:rPr>
                <w:rFonts w:ascii="GHEA Grapalat" w:hAnsi="GHEA Grapalat"/>
                <w:sz w:val="20"/>
              </w:rPr>
            </w:pPr>
            <w:r w:rsidRPr="008209AE">
              <w:rPr>
                <w:rFonts w:ascii="GHEA Grapalat" w:hAnsi="GHEA Grapalat"/>
                <w:sz w:val="20"/>
              </w:rPr>
              <w:t xml:space="preserve">10. Хорошее владение письменным и устным английским языком (знание дополнительных языков будет </w:t>
            </w:r>
            <w:r w:rsidRPr="008209AE">
              <w:rPr>
                <w:rFonts w:ascii="GHEA Grapalat" w:hAnsi="GHEA Grapalat"/>
                <w:sz w:val="20"/>
              </w:rPr>
              <w:lastRenderedPageBreak/>
              <w:t>считаться преимуществом)</w:t>
            </w:r>
          </w:p>
        </w:tc>
        <w:tc>
          <w:tcPr>
            <w:tcW w:w="1189" w:type="dxa"/>
          </w:tcPr>
          <w:p w:rsidR="005F2CD2" w:rsidRPr="00273FF0" w:rsidRDefault="005F2CD2" w:rsidP="005F2CD2">
            <w:r w:rsidRPr="00273FF0">
              <w:lastRenderedPageBreak/>
              <w:t>драм</w:t>
            </w:r>
          </w:p>
        </w:tc>
        <w:tc>
          <w:tcPr>
            <w:tcW w:w="1372" w:type="dxa"/>
          </w:tcPr>
          <w:p w:rsidR="005F2CD2" w:rsidRPr="00273FF0" w:rsidRDefault="005F2CD2" w:rsidP="005F2CD2"/>
        </w:tc>
        <w:tc>
          <w:tcPr>
            <w:tcW w:w="833" w:type="dxa"/>
          </w:tcPr>
          <w:p w:rsidR="005F2CD2" w:rsidRPr="00273FF0" w:rsidRDefault="005F2CD2" w:rsidP="005F2CD2">
            <w:r>
              <w:t>1</w:t>
            </w:r>
          </w:p>
        </w:tc>
        <w:tc>
          <w:tcPr>
            <w:tcW w:w="848" w:type="dxa"/>
          </w:tcPr>
          <w:p w:rsidR="005F2CD2" w:rsidRPr="00E40AC8" w:rsidRDefault="005F2CD2" w:rsidP="005F2CD2">
            <w:pPr>
              <w:widowControl w:val="0"/>
              <w:spacing w:after="120"/>
              <w:jc w:val="center"/>
              <w:rPr>
                <w:rFonts w:ascii="GHEA Grapalat" w:hAnsi="GHEA Grapalat"/>
                <w:sz w:val="20"/>
              </w:rPr>
            </w:pPr>
          </w:p>
        </w:tc>
        <w:tc>
          <w:tcPr>
            <w:tcW w:w="829" w:type="dxa"/>
          </w:tcPr>
          <w:p w:rsidR="005F2CD2" w:rsidRPr="00E40AC8" w:rsidRDefault="005F2CD2" w:rsidP="005F2CD2">
            <w:pPr>
              <w:widowControl w:val="0"/>
              <w:spacing w:after="120"/>
              <w:jc w:val="center"/>
              <w:rPr>
                <w:rFonts w:ascii="GHEA Grapalat" w:hAnsi="GHEA Grapalat"/>
                <w:sz w:val="20"/>
              </w:rPr>
            </w:pPr>
          </w:p>
        </w:tc>
      </w:tr>
      <w:tr w:rsidR="005F2CD2" w:rsidRPr="00E40AC8" w:rsidTr="005F2CD2">
        <w:trPr>
          <w:trHeight w:val="439"/>
          <w:jc w:val="center"/>
        </w:trPr>
        <w:tc>
          <w:tcPr>
            <w:tcW w:w="1903" w:type="dxa"/>
          </w:tcPr>
          <w:p w:rsidR="005F2CD2" w:rsidRPr="005F2CD2" w:rsidRDefault="005F2CD2" w:rsidP="005F2CD2">
            <w:pPr>
              <w:widowControl w:val="0"/>
              <w:spacing w:after="120"/>
              <w:jc w:val="center"/>
              <w:rPr>
                <w:rFonts w:ascii="GHEA Grapalat" w:hAnsi="GHEA Grapalat"/>
                <w:sz w:val="20"/>
                <w:lang w:val="hy-AM"/>
              </w:rPr>
            </w:pPr>
            <w:r>
              <w:rPr>
                <w:rFonts w:ascii="GHEA Grapalat" w:hAnsi="GHEA Grapalat"/>
                <w:sz w:val="20"/>
                <w:lang w:val="hy-AM"/>
              </w:rPr>
              <w:lastRenderedPageBreak/>
              <w:t>5</w:t>
            </w:r>
          </w:p>
        </w:tc>
        <w:tc>
          <w:tcPr>
            <w:tcW w:w="1892" w:type="dxa"/>
          </w:tcPr>
          <w:p w:rsidR="005F2CD2" w:rsidRPr="005F2CD2" w:rsidRDefault="005F2CD2" w:rsidP="005F2CD2">
            <w:pPr>
              <w:widowControl w:val="0"/>
              <w:spacing w:after="120"/>
              <w:jc w:val="center"/>
              <w:rPr>
                <w:rFonts w:ascii="GHEA Grapalat" w:hAnsi="GHEA Grapalat"/>
                <w:sz w:val="20"/>
                <w:lang w:val="en-US"/>
              </w:rPr>
            </w:pPr>
            <w:r w:rsidRPr="008209AE">
              <w:rPr>
                <w:rFonts w:ascii="GHEA Grapalat" w:hAnsi="GHEA Grapalat"/>
                <w:sz w:val="20"/>
              </w:rPr>
              <w:t>98111200</w:t>
            </w:r>
            <w:r>
              <w:rPr>
                <w:rFonts w:ascii="GHEA Grapalat" w:hAnsi="GHEA Grapalat"/>
                <w:sz w:val="20"/>
                <w:lang w:val="en-US"/>
              </w:rPr>
              <w:t>/5</w:t>
            </w:r>
          </w:p>
        </w:tc>
        <w:tc>
          <w:tcPr>
            <w:tcW w:w="2331" w:type="dxa"/>
          </w:tcPr>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луги допинг-контролера</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Допинг-контролер обязан взять 45 проб мочи и/или крови в соответствии с годовым планом, разработанным отделом тестирования SNCO Антидопингового агентства.</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Время оказания услуг (рабочее время): 20:00-23:00</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Услуги предоставляются в соответствии с правилами ВАДА; место и время оказания услуг являются конфиденциальными и сообщаются допинг-контролеру до сбора проб через систему «ADAMS».</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Лицензия:</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Обязательно наличие действующей лицензии допинг-контролера/контролера крови, выданной Антидопинговым агентством.</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Другие навыки: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1. Знание международных стандартов тестирования 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 xml:space="preserve">Отличные навыки </w:t>
            </w:r>
            <w:r w:rsidRPr="008209AE">
              <w:rPr>
                <w:rFonts w:ascii="GHEA Grapalat" w:hAnsi="GHEA Grapalat"/>
                <w:sz w:val="20"/>
              </w:rPr>
              <w:lastRenderedPageBreak/>
              <w:t>устной и письменной коммуникации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2. Способность работать под давлением, понимание, чуткость.</w:t>
            </w:r>
          </w:p>
          <w:p w:rsidR="005F2CD2" w:rsidRPr="008209AE" w:rsidRDefault="005F2CD2" w:rsidP="005F2CD2">
            <w:pPr>
              <w:widowControl w:val="0"/>
              <w:spacing w:after="120"/>
              <w:jc w:val="center"/>
              <w:rPr>
                <w:rFonts w:ascii="GHEA Grapalat" w:hAnsi="GHEA Grapalat"/>
                <w:sz w:val="20"/>
              </w:rPr>
            </w:pP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3. Способность выполнять организационную работу с точностью</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4. Способность работать с конфиденциальной информацией</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5. Способность работать в команде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6. Здравый смысл, навыки принятия решений и решения проблем</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7. Способность проявлять инициативу на работе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8. Навыки разрешения конфликтов в стрессовой обстановке</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9. Организационные навыки</w:t>
            </w:r>
          </w:p>
          <w:p w:rsidR="005F2CD2" w:rsidRPr="008209AE" w:rsidRDefault="005F2CD2" w:rsidP="005F2CD2">
            <w:pPr>
              <w:widowControl w:val="0"/>
              <w:spacing w:after="120"/>
              <w:jc w:val="center"/>
              <w:rPr>
                <w:rFonts w:ascii="GHEA Grapalat" w:hAnsi="GHEA Grapalat"/>
                <w:sz w:val="20"/>
              </w:rPr>
            </w:pPr>
            <w:r w:rsidRPr="008209AE">
              <w:rPr>
                <w:rFonts w:ascii="GHEA Grapalat" w:hAnsi="GHEA Grapalat"/>
                <w:sz w:val="20"/>
              </w:rPr>
              <w:t>Дисциплина, пунктуальность</w:t>
            </w:r>
          </w:p>
          <w:p w:rsidR="005F2CD2" w:rsidRPr="00E40AC8" w:rsidRDefault="005F2CD2" w:rsidP="005F2CD2">
            <w:pPr>
              <w:widowControl w:val="0"/>
              <w:spacing w:after="120"/>
              <w:jc w:val="center"/>
              <w:rPr>
                <w:rFonts w:ascii="GHEA Grapalat" w:hAnsi="GHEA Grapalat"/>
                <w:sz w:val="20"/>
              </w:rPr>
            </w:pPr>
            <w:r w:rsidRPr="008209AE">
              <w:rPr>
                <w:rFonts w:ascii="GHEA Grapalat" w:hAnsi="GHEA Grapalat"/>
                <w:sz w:val="20"/>
              </w:rPr>
              <w:t>10. Хорошее владение письменным и устным английским языком (знание дополнительных языков будет считаться преимуществом)</w:t>
            </w:r>
          </w:p>
        </w:tc>
        <w:tc>
          <w:tcPr>
            <w:tcW w:w="1189" w:type="dxa"/>
          </w:tcPr>
          <w:p w:rsidR="005F2CD2" w:rsidRPr="00273FF0" w:rsidRDefault="005F2CD2" w:rsidP="005F2CD2">
            <w:r w:rsidRPr="00273FF0">
              <w:lastRenderedPageBreak/>
              <w:t>драм</w:t>
            </w:r>
          </w:p>
        </w:tc>
        <w:tc>
          <w:tcPr>
            <w:tcW w:w="1372" w:type="dxa"/>
          </w:tcPr>
          <w:p w:rsidR="005F2CD2" w:rsidRPr="00273FF0" w:rsidRDefault="005F2CD2" w:rsidP="005F2CD2"/>
        </w:tc>
        <w:tc>
          <w:tcPr>
            <w:tcW w:w="833" w:type="dxa"/>
          </w:tcPr>
          <w:p w:rsidR="005F2CD2" w:rsidRPr="00273FF0" w:rsidRDefault="005F2CD2" w:rsidP="005F2CD2">
            <w:r>
              <w:t>1</w:t>
            </w:r>
          </w:p>
        </w:tc>
        <w:tc>
          <w:tcPr>
            <w:tcW w:w="848" w:type="dxa"/>
          </w:tcPr>
          <w:p w:rsidR="005F2CD2" w:rsidRPr="00E40AC8" w:rsidRDefault="005F2CD2" w:rsidP="005F2CD2">
            <w:pPr>
              <w:widowControl w:val="0"/>
              <w:spacing w:after="120"/>
              <w:jc w:val="center"/>
              <w:rPr>
                <w:rFonts w:ascii="GHEA Grapalat" w:hAnsi="GHEA Grapalat"/>
                <w:sz w:val="20"/>
              </w:rPr>
            </w:pPr>
          </w:p>
        </w:tc>
        <w:tc>
          <w:tcPr>
            <w:tcW w:w="829" w:type="dxa"/>
          </w:tcPr>
          <w:p w:rsidR="005F2CD2" w:rsidRPr="00E40AC8" w:rsidRDefault="005F2CD2" w:rsidP="005F2CD2">
            <w:pPr>
              <w:widowControl w:val="0"/>
              <w:spacing w:after="120"/>
              <w:jc w:val="center"/>
              <w:rPr>
                <w:rFonts w:ascii="GHEA Grapalat" w:hAnsi="GHEA Grapalat"/>
                <w:sz w:val="20"/>
              </w:rPr>
            </w:pP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lastRenderedPageBreak/>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5F2CD2" w:rsidRPr="005F2CD2">
        <w:rPr>
          <w:rFonts w:ascii="GHEA Grapalat" w:hAnsi="GHEA Grapalat"/>
          <w:b/>
          <w:lang w:val="hy-AM"/>
        </w:rPr>
        <w:t xml:space="preserve">ՀԴԳ-ԳՀԾՁԲ--ԴՍ-02/26  </w:t>
      </w:r>
      <w:r w:rsidR="00B35E8C"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0"/>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35E8C">
              <w:rPr>
                <w:rFonts w:ascii="GHEA Grapalat" w:hAnsi="GHEA Grapalat"/>
                <w:sz w:val="16"/>
                <w:lang w:val="hy-AM"/>
              </w:rPr>
              <w:t>26</w:t>
            </w:r>
            <w:r w:rsidRPr="00F412AC">
              <w:rPr>
                <w:rFonts w:ascii="GHEA Grapalat" w:hAnsi="GHEA Grapalat"/>
                <w:sz w:val="16"/>
              </w:rPr>
              <w:t>.</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1"/>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5F2CD2" w:rsidRPr="00F412AC" w:rsidTr="00157B19">
        <w:trPr>
          <w:trHeight w:val="363"/>
          <w:jc w:val="center"/>
        </w:trPr>
        <w:tc>
          <w:tcPr>
            <w:tcW w:w="1006" w:type="dxa"/>
          </w:tcPr>
          <w:p w:rsidR="005F2CD2" w:rsidRPr="00B35E8C" w:rsidRDefault="005F2CD2" w:rsidP="005F2CD2">
            <w:pPr>
              <w:widowControl w:val="0"/>
              <w:spacing w:after="120"/>
              <w:jc w:val="center"/>
              <w:rPr>
                <w:rFonts w:ascii="GHEA Grapalat" w:hAnsi="GHEA Grapalat"/>
                <w:sz w:val="16"/>
                <w:lang w:val="hy-AM"/>
              </w:rPr>
            </w:pPr>
            <w:r>
              <w:rPr>
                <w:rFonts w:ascii="GHEA Grapalat" w:hAnsi="GHEA Grapalat"/>
                <w:sz w:val="16"/>
                <w:lang w:val="hy-AM"/>
              </w:rPr>
              <w:t>1</w:t>
            </w:r>
          </w:p>
        </w:tc>
        <w:tc>
          <w:tcPr>
            <w:tcW w:w="1212" w:type="dxa"/>
          </w:tcPr>
          <w:p w:rsidR="005F2CD2" w:rsidRPr="00F412AC" w:rsidRDefault="005F2CD2" w:rsidP="005F2CD2">
            <w:pPr>
              <w:widowControl w:val="0"/>
              <w:spacing w:after="120"/>
              <w:jc w:val="center"/>
              <w:rPr>
                <w:rFonts w:ascii="GHEA Grapalat" w:hAnsi="GHEA Grapalat"/>
                <w:sz w:val="16"/>
              </w:rPr>
            </w:pPr>
            <w:r w:rsidRPr="005F2CD2">
              <w:rPr>
                <w:rFonts w:ascii="GHEA Grapalat" w:hAnsi="GHEA Grapalat"/>
                <w:sz w:val="20"/>
                <w:lang w:val="hy-AM"/>
              </w:rPr>
              <w:t>98111200/</w:t>
            </w:r>
            <w:r>
              <w:rPr>
                <w:rFonts w:ascii="GHEA Grapalat" w:hAnsi="GHEA Grapalat"/>
                <w:sz w:val="20"/>
                <w:lang w:val="hy-AM"/>
              </w:rPr>
              <w:t>1</w:t>
            </w:r>
          </w:p>
        </w:tc>
        <w:tc>
          <w:tcPr>
            <w:tcW w:w="843" w:type="dxa"/>
            <w:vAlign w:val="center"/>
          </w:tcPr>
          <w:p w:rsidR="005F2CD2" w:rsidRPr="00AB54FD" w:rsidRDefault="005F2CD2" w:rsidP="005F2CD2">
            <w:pPr>
              <w:pStyle w:val="BodyTextIndent2"/>
              <w:widowControl w:val="0"/>
              <w:spacing w:after="120" w:line="240" w:lineRule="auto"/>
              <w:ind w:firstLine="0"/>
              <w:rPr>
                <w:rFonts w:ascii="GHEA Grapalat" w:hAnsi="GHEA Grapalat"/>
                <w:sz w:val="24"/>
                <w:szCs w:val="24"/>
                <w:u w:val="single"/>
                <w:vertAlign w:val="subscript"/>
              </w:rPr>
            </w:pPr>
            <w:r w:rsidRPr="00BB2C4A">
              <w:rPr>
                <w:rFonts w:ascii="GHEA Grapalat" w:hAnsi="GHEA Grapalat"/>
                <w:i/>
                <w:sz w:val="24"/>
                <w:szCs w:val="24"/>
              </w:rPr>
              <w:t xml:space="preserve">офицера по допинговому контролю </w:t>
            </w:r>
          </w:p>
        </w:tc>
        <w:tc>
          <w:tcPr>
            <w:tcW w:w="682" w:type="dxa"/>
            <w:vAlign w:val="center"/>
          </w:tcPr>
          <w:p w:rsidR="005F2CD2" w:rsidRPr="00F412AC" w:rsidRDefault="005F2CD2" w:rsidP="005F2CD2">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5F2CD2" w:rsidRPr="00F412AC" w:rsidRDefault="005F2CD2" w:rsidP="005F2CD2">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5F2CD2" w:rsidRPr="0035113C" w:rsidRDefault="005F2CD2" w:rsidP="005F2CD2">
            <w:pPr>
              <w:jc w:val="center"/>
              <w:rPr>
                <w:rFonts w:ascii="GHEA Grapalat" w:hAnsi="GHEA Grapalat" w:cs="Arial"/>
                <w:sz w:val="18"/>
                <w:szCs w:val="18"/>
                <w:lang w:val="hy-AM"/>
              </w:rPr>
            </w:pPr>
            <w:r w:rsidRPr="007C4CB5">
              <w:t>10%</w:t>
            </w:r>
          </w:p>
        </w:tc>
        <w:tc>
          <w:tcPr>
            <w:tcW w:w="681" w:type="dxa"/>
            <w:vAlign w:val="center"/>
          </w:tcPr>
          <w:p w:rsidR="005F2CD2" w:rsidRPr="0035113C" w:rsidRDefault="005F2CD2" w:rsidP="005F2CD2">
            <w:pPr>
              <w:jc w:val="center"/>
              <w:rPr>
                <w:rFonts w:ascii="GHEA Grapalat" w:hAnsi="GHEA Grapalat" w:cs="Arial"/>
                <w:sz w:val="18"/>
                <w:szCs w:val="18"/>
                <w:lang w:val="hy-AM"/>
              </w:rPr>
            </w:pPr>
            <w:r w:rsidRPr="007C4CB5">
              <w:t>20%</w:t>
            </w:r>
          </w:p>
        </w:tc>
        <w:tc>
          <w:tcPr>
            <w:tcW w:w="582" w:type="dxa"/>
            <w:vAlign w:val="center"/>
          </w:tcPr>
          <w:p w:rsidR="005F2CD2" w:rsidRPr="0035113C" w:rsidRDefault="005F2CD2" w:rsidP="005F2CD2">
            <w:pPr>
              <w:jc w:val="center"/>
              <w:rPr>
                <w:rFonts w:ascii="GHEA Grapalat" w:hAnsi="GHEA Grapalat" w:cs="Arial"/>
                <w:sz w:val="18"/>
                <w:szCs w:val="18"/>
                <w:lang w:val="hy-AM"/>
              </w:rPr>
            </w:pPr>
            <w:r w:rsidRPr="007C4CB5">
              <w:t>30%</w:t>
            </w:r>
          </w:p>
        </w:tc>
        <w:tc>
          <w:tcPr>
            <w:tcW w:w="566" w:type="dxa"/>
            <w:vAlign w:val="center"/>
          </w:tcPr>
          <w:p w:rsidR="005F2CD2" w:rsidRPr="0035113C" w:rsidRDefault="005F2CD2" w:rsidP="005F2CD2">
            <w:pPr>
              <w:jc w:val="center"/>
              <w:rPr>
                <w:rFonts w:ascii="GHEA Grapalat" w:hAnsi="GHEA Grapalat" w:cs="Arial"/>
                <w:sz w:val="18"/>
                <w:szCs w:val="18"/>
                <w:lang w:val="hy-AM"/>
              </w:rPr>
            </w:pPr>
            <w:r w:rsidRPr="007C4CB5">
              <w:t>40%</w:t>
            </w:r>
          </w:p>
        </w:tc>
        <w:tc>
          <w:tcPr>
            <w:tcW w:w="601" w:type="dxa"/>
            <w:vAlign w:val="center"/>
          </w:tcPr>
          <w:p w:rsidR="005F2CD2" w:rsidRPr="0035113C" w:rsidRDefault="005F2CD2" w:rsidP="005F2CD2">
            <w:pPr>
              <w:jc w:val="center"/>
              <w:rPr>
                <w:rFonts w:ascii="GHEA Grapalat" w:hAnsi="GHEA Grapalat" w:cs="Arial"/>
                <w:sz w:val="18"/>
                <w:szCs w:val="18"/>
                <w:lang w:val="hy-AM"/>
              </w:rPr>
            </w:pPr>
            <w:r w:rsidRPr="007C4CB5">
              <w:t>45%</w:t>
            </w:r>
          </w:p>
        </w:tc>
        <w:tc>
          <w:tcPr>
            <w:tcW w:w="611" w:type="dxa"/>
            <w:vAlign w:val="center"/>
          </w:tcPr>
          <w:p w:rsidR="005F2CD2" w:rsidRPr="0035113C" w:rsidRDefault="005F2CD2" w:rsidP="005F2CD2">
            <w:pPr>
              <w:jc w:val="center"/>
              <w:rPr>
                <w:rFonts w:ascii="GHEA Grapalat" w:hAnsi="GHEA Grapalat" w:cs="Arial"/>
                <w:sz w:val="18"/>
                <w:szCs w:val="18"/>
                <w:lang w:val="hy-AM"/>
              </w:rPr>
            </w:pPr>
            <w:r w:rsidRPr="007C4CB5">
              <w:t>50%</w:t>
            </w:r>
          </w:p>
        </w:tc>
        <w:tc>
          <w:tcPr>
            <w:tcW w:w="871" w:type="dxa"/>
            <w:vAlign w:val="center"/>
          </w:tcPr>
          <w:p w:rsidR="005F2CD2" w:rsidRPr="0035113C" w:rsidRDefault="005F2CD2" w:rsidP="005F2CD2">
            <w:pPr>
              <w:jc w:val="center"/>
              <w:rPr>
                <w:rFonts w:ascii="GHEA Grapalat" w:hAnsi="GHEA Grapalat" w:cs="Arial"/>
                <w:sz w:val="18"/>
                <w:szCs w:val="18"/>
                <w:lang w:val="hy-AM"/>
              </w:rPr>
            </w:pPr>
            <w:r w:rsidRPr="007C4CB5">
              <w:t>60%</w:t>
            </w:r>
          </w:p>
        </w:tc>
        <w:tc>
          <w:tcPr>
            <w:tcW w:w="676" w:type="dxa"/>
            <w:vAlign w:val="center"/>
          </w:tcPr>
          <w:p w:rsidR="005F2CD2" w:rsidRPr="0035113C" w:rsidRDefault="005F2CD2" w:rsidP="005F2CD2">
            <w:pPr>
              <w:jc w:val="center"/>
              <w:rPr>
                <w:rFonts w:ascii="GHEA Grapalat" w:hAnsi="GHEA Grapalat" w:cs="Arial"/>
                <w:sz w:val="18"/>
                <w:szCs w:val="18"/>
                <w:lang w:val="hy-AM"/>
              </w:rPr>
            </w:pPr>
            <w:r w:rsidRPr="007C4CB5">
              <w:t>70%</w:t>
            </w:r>
          </w:p>
        </w:tc>
        <w:tc>
          <w:tcPr>
            <w:tcW w:w="643" w:type="dxa"/>
            <w:vAlign w:val="center"/>
          </w:tcPr>
          <w:p w:rsidR="005F2CD2" w:rsidRPr="0035113C" w:rsidRDefault="005F2CD2" w:rsidP="005F2CD2">
            <w:pPr>
              <w:jc w:val="center"/>
              <w:rPr>
                <w:rFonts w:ascii="GHEA Grapalat" w:hAnsi="GHEA Grapalat" w:cs="Arial"/>
                <w:sz w:val="18"/>
                <w:szCs w:val="18"/>
                <w:lang w:val="hy-AM"/>
              </w:rPr>
            </w:pPr>
            <w:r w:rsidRPr="007C4CB5">
              <w:t>80%</w:t>
            </w:r>
          </w:p>
        </w:tc>
        <w:tc>
          <w:tcPr>
            <w:tcW w:w="611" w:type="dxa"/>
            <w:vAlign w:val="center"/>
          </w:tcPr>
          <w:p w:rsidR="005F2CD2" w:rsidRPr="0035113C" w:rsidRDefault="005F2CD2" w:rsidP="005F2CD2">
            <w:pPr>
              <w:jc w:val="center"/>
              <w:rPr>
                <w:rFonts w:ascii="GHEA Grapalat" w:hAnsi="GHEA Grapalat" w:cs="Arial"/>
                <w:sz w:val="18"/>
                <w:szCs w:val="18"/>
                <w:lang w:val="hy-AM"/>
              </w:rPr>
            </w:pPr>
            <w:r w:rsidRPr="007C4CB5">
              <w:t>90%</w:t>
            </w:r>
          </w:p>
        </w:tc>
        <w:tc>
          <w:tcPr>
            <w:tcW w:w="666" w:type="dxa"/>
            <w:vAlign w:val="center"/>
          </w:tcPr>
          <w:p w:rsidR="005F2CD2" w:rsidRPr="0035113C" w:rsidRDefault="005F2CD2" w:rsidP="005F2CD2">
            <w:pPr>
              <w:jc w:val="center"/>
              <w:rPr>
                <w:rFonts w:ascii="GHEA Grapalat" w:hAnsi="GHEA Grapalat"/>
                <w:b/>
                <w:lang w:val="hy-AM"/>
              </w:rPr>
            </w:pPr>
            <w:r w:rsidRPr="007C4CB5">
              <w:t>100 %</w:t>
            </w:r>
          </w:p>
        </w:tc>
      </w:tr>
      <w:tr w:rsidR="005F2CD2" w:rsidRPr="00F412AC" w:rsidTr="00B80954">
        <w:trPr>
          <w:trHeight w:val="363"/>
          <w:jc w:val="center"/>
        </w:trPr>
        <w:tc>
          <w:tcPr>
            <w:tcW w:w="1006" w:type="dxa"/>
          </w:tcPr>
          <w:p w:rsidR="005F2CD2" w:rsidRPr="00B35E8C" w:rsidRDefault="005F2CD2" w:rsidP="005F2CD2">
            <w:pPr>
              <w:widowControl w:val="0"/>
              <w:spacing w:after="120"/>
              <w:jc w:val="center"/>
              <w:rPr>
                <w:rFonts w:ascii="GHEA Grapalat" w:hAnsi="GHEA Grapalat"/>
                <w:sz w:val="16"/>
                <w:lang w:val="hy-AM"/>
              </w:rPr>
            </w:pPr>
            <w:r>
              <w:rPr>
                <w:rFonts w:ascii="GHEA Grapalat" w:hAnsi="GHEA Grapalat"/>
                <w:sz w:val="16"/>
                <w:lang w:val="hy-AM"/>
              </w:rPr>
              <w:t>2</w:t>
            </w:r>
          </w:p>
        </w:tc>
        <w:tc>
          <w:tcPr>
            <w:tcW w:w="1212" w:type="dxa"/>
          </w:tcPr>
          <w:p w:rsidR="005F2CD2" w:rsidRPr="005F2CD2" w:rsidRDefault="005F2CD2" w:rsidP="005F2CD2">
            <w:pPr>
              <w:widowControl w:val="0"/>
              <w:spacing w:after="120"/>
              <w:jc w:val="center"/>
              <w:rPr>
                <w:rFonts w:ascii="GHEA Grapalat" w:hAnsi="GHEA Grapalat"/>
                <w:sz w:val="16"/>
                <w:lang w:val="en-US"/>
              </w:rPr>
            </w:pPr>
            <w:r w:rsidRPr="005F2CD2">
              <w:rPr>
                <w:rFonts w:ascii="GHEA Grapalat" w:hAnsi="GHEA Grapalat"/>
                <w:sz w:val="20"/>
                <w:lang w:val="hy-AM"/>
              </w:rPr>
              <w:t>98111200/</w:t>
            </w:r>
            <w:r>
              <w:rPr>
                <w:rFonts w:ascii="GHEA Grapalat" w:hAnsi="GHEA Grapalat"/>
                <w:sz w:val="20"/>
                <w:lang w:val="en-US"/>
              </w:rPr>
              <w:t>2</w:t>
            </w:r>
          </w:p>
        </w:tc>
        <w:tc>
          <w:tcPr>
            <w:tcW w:w="843" w:type="dxa"/>
            <w:vAlign w:val="center"/>
          </w:tcPr>
          <w:p w:rsidR="005F2CD2" w:rsidRPr="00AB54FD" w:rsidRDefault="005F2CD2" w:rsidP="005F2CD2">
            <w:pPr>
              <w:pStyle w:val="BodyTextIndent2"/>
              <w:widowControl w:val="0"/>
              <w:spacing w:after="120" w:line="240" w:lineRule="auto"/>
              <w:ind w:firstLine="0"/>
              <w:rPr>
                <w:rFonts w:ascii="GHEA Grapalat" w:hAnsi="GHEA Grapalat"/>
                <w:sz w:val="24"/>
                <w:szCs w:val="24"/>
                <w:u w:val="single"/>
                <w:vertAlign w:val="subscript"/>
              </w:rPr>
            </w:pPr>
            <w:r w:rsidRPr="00BB2C4A">
              <w:rPr>
                <w:rFonts w:ascii="GHEA Grapalat" w:hAnsi="GHEA Grapalat"/>
                <w:i/>
                <w:sz w:val="24"/>
                <w:szCs w:val="24"/>
              </w:rPr>
              <w:t>офицера по допингово</w:t>
            </w:r>
            <w:r w:rsidRPr="00BB2C4A">
              <w:rPr>
                <w:rFonts w:ascii="GHEA Grapalat" w:hAnsi="GHEA Grapalat"/>
                <w:i/>
                <w:sz w:val="24"/>
                <w:szCs w:val="24"/>
              </w:rPr>
              <w:lastRenderedPageBreak/>
              <w:t xml:space="preserve">му контролю </w:t>
            </w:r>
          </w:p>
        </w:tc>
        <w:tc>
          <w:tcPr>
            <w:tcW w:w="682" w:type="dxa"/>
            <w:vAlign w:val="center"/>
          </w:tcPr>
          <w:p w:rsidR="005F2CD2" w:rsidRPr="00F412AC" w:rsidRDefault="005F2CD2" w:rsidP="005F2CD2">
            <w:pPr>
              <w:widowControl w:val="0"/>
              <w:spacing w:after="120"/>
              <w:jc w:val="center"/>
              <w:rPr>
                <w:rFonts w:ascii="GHEA Grapalat" w:hAnsi="GHEA Grapalat"/>
                <w:sz w:val="16"/>
              </w:rPr>
            </w:pPr>
            <w:r w:rsidRPr="00F412AC">
              <w:rPr>
                <w:rFonts w:ascii="GHEA Grapalat" w:hAnsi="GHEA Grapalat"/>
                <w:sz w:val="16"/>
              </w:rPr>
              <w:lastRenderedPageBreak/>
              <w:t>... %</w:t>
            </w:r>
          </w:p>
        </w:tc>
        <w:tc>
          <w:tcPr>
            <w:tcW w:w="813" w:type="dxa"/>
            <w:vAlign w:val="center"/>
          </w:tcPr>
          <w:p w:rsidR="005F2CD2" w:rsidRPr="00F412AC" w:rsidRDefault="005F2CD2" w:rsidP="005F2CD2">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5F2CD2" w:rsidRPr="0035113C" w:rsidRDefault="005F2CD2" w:rsidP="005F2CD2">
            <w:pPr>
              <w:jc w:val="center"/>
              <w:rPr>
                <w:rFonts w:ascii="GHEA Grapalat" w:hAnsi="GHEA Grapalat" w:cs="Arial"/>
                <w:sz w:val="18"/>
                <w:szCs w:val="18"/>
                <w:lang w:val="hy-AM"/>
              </w:rPr>
            </w:pPr>
            <w:r w:rsidRPr="007C4CB5">
              <w:t>10%</w:t>
            </w:r>
          </w:p>
        </w:tc>
        <w:tc>
          <w:tcPr>
            <w:tcW w:w="681" w:type="dxa"/>
            <w:vAlign w:val="center"/>
          </w:tcPr>
          <w:p w:rsidR="005F2CD2" w:rsidRPr="0035113C" w:rsidRDefault="005F2CD2" w:rsidP="005F2CD2">
            <w:pPr>
              <w:jc w:val="center"/>
              <w:rPr>
                <w:rFonts w:ascii="GHEA Grapalat" w:hAnsi="GHEA Grapalat" w:cs="Arial"/>
                <w:sz w:val="18"/>
                <w:szCs w:val="18"/>
                <w:lang w:val="hy-AM"/>
              </w:rPr>
            </w:pPr>
            <w:r w:rsidRPr="007C4CB5">
              <w:t>20%</w:t>
            </w:r>
          </w:p>
        </w:tc>
        <w:tc>
          <w:tcPr>
            <w:tcW w:w="582" w:type="dxa"/>
            <w:vAlign w:val="center"/>
          </w:tcPr>
          <w:p w:rsidR="005F2CD2" w:rsidRPr="0035113C" w:rsidRDefault="005F2CD2" w:rsidP="005F2CD2">
            <w:pPr>
              <w:jc w:val="center"/>
              <w:rPr>
                <w:rFonts w:ascii="GHEA Grapalat" w:hAnsi="GHEA Grapalat" w:cs="Arial"/>
                <w:sz w:val="18"/>
                <w:szCs w:val="18"/>
                <w:lang w:val="hy-AM"/>
              </w:rPr>
            </w:pPr>
            <w:r w:rsidRPr="007C4CB5">
              <w:t>30%</w:t>
            </w:r>
          </w:p>
        </w:tc>
        <w:tc>
          <w:tcPr>
            <w:tcW w:w="566" w:type="dxa"/>
            <w:vAlign w:val="center"/>
          </w:tcPr>
          <w:p w:rsidR="005F2CD2" w:rsidRPr="0035113C" w:rsidRDefault="005F2CD2" w:rsidP="005F2CD2">
            <w:pPr>
              <w:jc w:val="center"/>
              <w:rPr>
                <w:rFonts w:ascii="GHEA Grapalat" w:hAnsi="GHEA Grapalat" w:cs="Arial"/>
                <w:sz w:val="18"/>
                <w:szCs w:val="18"/>
                <w:lang w:val="hy-AM"/>
              </w:rPr>
            </w:pPr>
            <w:r w:rsidRPr="007C4CB5">
              <w:t>40%</w:t>
            </w:r>
          </w:p>
        </w:tc>
        <w:tc>
          <w:tcPr>
            <w:tcW w:w="601" w:type="dxa"/>
            <w:vAlign w:val="center"/>
          </w:tcPr>
          <w:p w:rsidR="005F2CD2" w:rsidRPr="0035113C" w:rsidRDefault="005F2CD2" w:rsidP="005F2CD2">
            <w:pPr>
              <w:jc w:val="center"/>
              <w:rPr>
                <w:rFonts w:ascii="GHEA Grapalat" w:hAnsi="GHEA Grapalat" w:cs="Arial"/>
                <w:sz w:val="18"/>
                <w:szCs w:val="18"/>
                <w:lang w:val="hy-AM"/>
              </w:rPr>
            </w:pPr>
            <w:r w:rsidRPr="007C4CB5">
              <w:t>45%</w:t>
            </w:r>
          </w:p>
        </w:tc>
        <w:tc>
          <w:tcPr>
            <w:tcW w:w="611" w:type="dxa"/>
            <w:vAlign w:val="center"/>
          </w:tcPr>
          <w:p w:rsidR="005F2CD2" w:rsidRPr="0035113C" w:rsidRDefault="005F2CD2" w:rsidP="005F2CD2">
            <w:pPr>
              <w:jc w:val="center"/>
              <w:rPr>
                <w:rFonts w:ascii="GHEA Grapalat" w:hAnsi="GHEA Grapalat" w:cs="Arial"/>
                <w:sz w:val="18"/>
                <w:szCs w:val="18"/>
                <w:lang w:val="hy-AM"/>
              </w:rPr>
            </w:pPr>
            <w:r w:rsidRPr="007C4CB5">
              <w:t>50%</w:t>
            </w:r>
          </w:p>
        </w:tc>
        <w:tc>
          <w:tcPr>
            <w:tcW w:w="871" w:type="dxa"/>
            <w:vAlign w:val="center"/>
          </w:tcPr>
          <w:p w:rsidR="005F2CD2" w:rsidRPr="0035113C" w:rsidRDefault="005F2CD2" w:rsidP="005F2CD2">
            <w:pPr>
              <w:jc w:val="center"/>
              <w:rPr>
                <w:rFonts w:ascii="GHEA Grapalat" w:hAnsi="GHEA Grapalat" w:cs="Arial"/>
                <w:sz w:val="18"/>
                <w:szCs w:val="18"/>
                <w:lang w:val="hy-AM"/>
              </w:rPr>
            </w:pPr>
            <w:r w:rsidRPr="007C4CB5">
              <w:t>60%</w:t>
            </w:r>
          </w:p>
        </w:tc>
        <w:tc>
          <w:tcPr>
            <w:tcW w:w="676" w:type="dxa"/>
            <w:vAlign w:val="center"/>
          </w:tcPr>
          <w:p w:rsidR="005F2CD2" w:rsidRPr="0035113C" w:rsidRDefault="005F2CD2" w:rsidP="005F2CD2">
            <w:pPr>
              <w:jc w:val="center"/>
              <w:rPr>
                <w:rFonts w:ascii="GHEA Grapalat" w:hAnsi="GHEA Grapalat" w:cs="Arial"/>
                <w:sz w:val="18"/>
                <w:szCs w:val="18"/>
                <w:lang w:val="hy-AM"/>
              </w:rPr>
            </w:pPr>
            <w:r w:rsidRPr="007C4CB5">
              <w:t>70%</w:t>
            </w:r>
          </w:p>
        </w:tc>
        <w:tc>
          <w:tcPr>
            <w:tcW w:w="643" w:type="dxa"/>
            <w:vAlign w:val="center"/>
          </w:tcPr>
          <w:p w:rsidR="005F2CD2" w:rsidRPr="0035113C" w:rsidRDefault="005F2CD2" w:rsidP="005F2CD2">
            <w:pPr>
              <w:jc w:val="center"/>
              <w:rPr>
                <w:rFonts w:ascii="GHEA Grapalat" w:hAnsi="GHEA Grapalat" w:cs="Arial"/>
                <w:sz w:val="18"/>
                <w:szCs w:val="18"/>
                <w:lang w:val="hy-AM"/>
              </w:rPr>
            </w:pPr>
            <w:r w:rsidRPr="007C4CB5">
              <w:t>80%</w:t>
            </w:r>
          </w:p>
        </w:tc>
        <w:tc>
          <w:tcPr>
            <w:tcW w:w="611" w:type="dxa"/>
            <w:vAlign w:val="center"/>
          </w:tcPr>
          <w:p w:rsidR="005F2CD2" w:rsidRPr="0035113C" w:rsidRDefault="005F2CD2" w:rsidP="005F2CD2">
            <w:pPr>
              <w:jc w:val="center"/>
              <w:rPr>
                <w:rFonts w:ascii="GHEA Grapalat" w:hAnsi="GHEA Grapalat" w:cs="Arial"/>
                <w:sz w:val="18"/>
                <w:szCs w:val="18"/>
                <w:lang w:val="hy-AM"/>
              </w:rPr>
            </w:pPr>
            <w:r w:rsidRPr="007C4CB5">
              <w:t>90%</w:t>
            </w:r>
          </w:p>
        </w:tc>
        <w:tc>
          <w:tcPr>
            <w:tcW w:w="666" w:type="dxa"/>
            <w:vAlign w:val="center"/>
          </w:tcPr>
          <w:p w:rsidR="005F2CD2" w:rsidRPr="0035113C" w:rsidRDefault="005F2CD2" w:rsidP="005F2CD2">
            <w:pPr>
              <w:jc w:val="center"/>
              <w:rPr>
                <w:rFonts w:ascii="GHEA Grapalat" w:hAnsi="GHEA Grapalat"/>
                <w:b/>
                <w:lang w:val="hy-AM"/>
              </w:rPr>
            </w:pPr>
            <w:r w:rsidRPr="007C4CB5">
              <w:t>100 %</w:t>
            </w:r>
          </w:p>
        </w:tc>
      </w:tr>
      <w:tr w:rsidR="005F2CD2" w:rsidRPr="00F412AC" w:rsidTr="00B80954">
        <w:trPr>
          <w:trHeight w:val="363"/>
          <w:jc w:val="center"/>
        </w:trPr>
        <w:tc>
          <w:tcPr>
            <w:tcW w:w="1006" w:type="dxa"/>
          </w:tcPr>
          <w:p w:rsidR="005F2CD2" w:rsidRPr="00B35E8C" w:rsidRDefault="005F2CD2" w:rsidP="005F2CD2">
            <w:pPr>
              <w:widowControl w:val="0"/>
              <w:spacing w:after="120"/>
              <w:jc w:val="center"/>
              <w:rPr>
                <w:rFonts w:ascii="GHEA Grapalat" w:hAnsi="GHEA Grapalat"/>
                <w:sz w:val="16"/>
                <w:lang w:val="hy-AM"/>
              </w:rPr>
            </w:pPr>
            <w:r>
              <w:rPr>
                <w:rFonts w:ascii="GHEA Grapalat" w:hAnsi="GHEA Grapalat"/>
                <w:sz w:val="16"/>
                <w:lang w:val="hy-AM"/>
              </w:rPr>
              <w:lastRenderedPageBreak/>
              <w:t>3</w:t>
            </w:r>
          </w:p>
        </w:tc>
        <w:tc>
          <w:tcPr>
            <w:tcW w:w="1212" w:type="dxa"/>
          </w:tcPr>
          <w:p w:rsidR="005F2CD2" w:rsidRPr="00F412AC" w:rsidRDefault="005F2CD2" w:rsidP="005F2CD2">
            <w:pPr>
              <w:widowControl w:val="0"/>
              <w:spacing w:after="120"/>
              <w:jc w:val="center"/>
              <w:rPr>
                <w:rFonts w:ascii="GHEA Grapalat" w:hAnsi="GHEA Grapalat"/>
                <w:sz w:val="16"/>
              </w:rPr>
            </w:pPr>
            <w:r w:rsidRPr="005F2CD2">
              <w:rPr>
                <w:rFonts w:ascii="GHEA Grapalat" w:hAnsi="GHEA Grapalat"/>
                <w:sz w:val="20"/>
                <w:lang w:val="hy-AM"/>
              </w:rPr>
              <w:t>98111200/</w:t>
            </w:r>
            <w:r>
              <w:rPr>
                <w:rFonts w:ascii="GHEA Grapalat" w:hAnsi="GHEA Grapalat"/>
                <w:sz w:val="20"/>
                <w:lang w:val="hy-AM"/>
              </w:rPr>
              <w:t>3</w:t>
            </w:r>
          </w:p>
        </w:tc>
        <w:tc>
          <w:tcPr>
            <w:tcW w:w="843" w:type="dxa"/>
            <w:vAlign w:val="center"/>
          </w:tcPr>
          <w:p w:rsidR="005F2CD2" w:rsidRPr="00AB54FD" w:rsidRDefault="005F2CD2" w:rsidP="005F2CD2">
            <w:pPr>
              <w:pStyle w:val="BodyTextIndent2"/>
              <w:widowControl w:val="0"/>
              <w:spacing w:after="120" w:line="240" w:lineRule="auto"/>
              <w:ind w:firstLine="0"/>
              <w:rPr>
                <w:rFonts w:ascii="GHEA Grapalat" w:hAnsi="GHEA Grapalat"/>
                <w:sz w:val="24"/>
                <w:szCs w:val="24"/>
                <w:u w:val="single"/>
                <w:vertAlign w:val="subscript"/>
              </w:rPr>
            </w:pPr>
            <w:r w:rsidRPr="00BB2C4A">
              <w:rPr>
                <w:rFonts w:ascii="GHEA Grapalat" w:hAnsi="GHEA Grapalat"/>
                <w:i/>
                <w:sz w:val="24"/>
                <w:szCs w:val="24"/>
              </w:rPr>
              <w:t xml:space="preserve">офицера по допинговому контролю </w:t>
            </w:r>
          </w:p>
        </w:tc>
        <w:tc>
          <w:tcPr>
            <w:tcW w:w="682" w:type="dxa"/>
            <w:vAlign w:val="center"/>
          </w:tcPr>
          <w:p w:rsidR="005F2CD2" w:rsidRPr="00F412AC" w:rsidRDefault="005F2CD2" w:rsidP="005F2CD2">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5F2CD2" w:rsidRPr="00F412AC" w:rsidRDefault="005F2CD2" w:rsidP="005F2CD2">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5F2CD2" w:rsidRPr="0035113C" w:rsidRDefault="005F2CD2" w:rsidP="005F2CD2">
            <w:pPr>
              <w:jc w:val="center"/>
              <w:rPr>
                <w:rFonts w:ascii="GHEA Grapalat" w:hAnsi="GHEA Grapalat" w:cs="Arial"/>
                <w:sz w:val="18"/>
                <w:szCs w:val="18"/>
                <w:lang w:val="hy-AM"/>
              </w:rPr>
            </w:pPr>
            <w:r w:rsidRPr="007C4CB5">
              <w:t>10%</w:t>
            </w:r>
          </w:p>
        </w:tc>
        <w:tc>
          <w:tcPr>
            <w:tcW w:w="681" w:type="dxa"/>
            <w:vAlign w:val="center"/>
          </w:tcPr>
          <w:p w:rsidR="005F2CD2" w:rsidRPr="0035113C" w:rsidRDefault="005F2CD2" w:rsidP="005F2CD2">
            <w:pPr>
              <w:jc w:val="center"/>
              <w:rPr>
                <w:rFonts w:ascii="GHEA Grapalat" w:hAnsi="GHEA Grapalat" w:cs="Arial"/>
                <w:sz w:val="18"/>
                <w:szCs w:val="18"/>
                <w:lang w:val="hy-AM"/>
              </w:rPr>
            </w:pPr>
            <w:r w:rsidRPr="007C4CB5">
              <w:t>20%</w:t>
            </w:r>
          </w:p>
        </w:tc>
        <w:tc>
          <w:tcPr>
            <w:tcW w:w="582" w:type="dxa"/>
            <w:vAlign w:val="center"/>
          </w:tcPr>
          <w:p w:rsidR="005F2CD2" w:rsidRPr="0035113C" w:rsidRDefault="005F2CD2" w:rsidP="005F2CD2">
            <w:pPr>
              <w:jc w:val="center"/>
              <w:rPr>
                <w:rFonts w:ascii="GHEA Grapalat" w:hAnsi="GHEA Grapalat" w:cs="Arial"/>
                <w:sz w:val="18"/>
                <w:szCs w:val="18"/>
                <w:lang w:val="hy-AM"/>
              </w:rPr>
            </w:pPr>
            <w:r w:rsidRPr="007C4CB5">
              <w:t>30%</w:t>
            </w:r>
          </w:p>
        </w:tc>
        <w:tc>
          <w:tcPr>
            <w:tcW w:w="566" w:type="dxa"/>
            <w:vAlign w:val="center"/>
          </w:tcPr>
          <w:p w:rsidR="005F2CD2" w:rsidRPr="0035113C" w:rsidRDefault="005F2CD2" w:rsidP="005F2CD2">
            <w:pPr>
              <w:jc w:val="center"/>
              <w:rPr>
                <w:rFonts w:ascii="GHEA Grapalat" w:hAnsi="GHEA Grapalat" w:cs="Arial"/>
                <w:sz w:val="18"/>
                <w:szCs w:val="18"/>
                <w:lang w:val="hy-AM"/>
              </w:rPr>
            </w:pPr>
            <w:r w:rsidRPr="007C4CB5">
              <w:t>40%</w:t>
            </w:r>
          </w:p>
        </w:tc>
        <w:tc>
          <w:tcPr>
            <w:tcW w:w="601" w:type="dxa"/>
            <w:vAlign w:val="center"/>
          </w:tcPr>
          <w:p w:rsidR="005F2CD2" w:rsidRPr="0035113C" w:rsidRDefault="005F2CD2" w:rsidP="005F2CD2">
            <w:pPr>
              <w:jc w:val="center"/>
              <w:rPr>
                <w:rFonts w:ascii="GHEA Grapalat" w:hAnsi="GHEA Grapalat" w:cs="Arial"/>
                <w:sz w:val="18"/>
                <w:szCs w:val="18"/>
                <w:lang w:val="hy-AM"/>
              </w:rPr>
            </w:pPr>
            <w:r w:rsidRPr="007C4CB5">
              <w:t>45%</w:t>
            </w:r>
          </w:p>
        </w:tc>
        <w:tc>
          <w:tcPr>
            <w:tcW w:w="611" w:type="dxa"/>
            <w:vAlign w:val="center"/>
          </w:tcPr>
          <w:p w:rsidR="005F2CD2" w:rsidRPr="0035113C" w:rsidRDefault="005F2CD2" w:rsidP="005F2CD2">
            <w:pPr>
              <w:jc w:val="center"/>
              <w:rPr>
                <w:rFonts w:ascii="GHEA Grapalat" w:hAnsi="GHEA Grapalat" w:cs="Arial"/>
                <w:sz w:val="18"/>
                <w:szCs w:val="18"/>
                <w:lang w:val="hy-AM"/>
              </w:rPr>
            </w:pPr>
            <w:r w:rsidRPr="007C4CB5">
              <w:t>50%</w:t>
            </w:r>
          </w:p>
        </w:tc>
        <w:tc>
          <w:tcPr>
            <w:tcW w:w="871" w:type="dxa"/>
            <w:vAlign w:val="center"/>
          </w:tcPr>
          <w:p w:rsidR="005F2CD2" w:rsidRPr="0035113C" w:rsidRDefault="005F2CD2" w:rsidP="005F2CD2">
            <w:pPr>
              <w:jc w:val="center"/>
              <w:rPr>
                <w:rFonts w:ascii="GHEA Grapalat" w:hAnsi="GHEA Grapalat" w:cs="Arial"/>
                <w:sz w:val="18"/>
                <w:szCs w:val="18"/>
                <w:lang w:val="hy-AM"/>
              </w:rPr>
            </w:pPr>
            <w:r w:rsidRPr="007C4CB5">
              <w:t>60%</w:t>
            </w:r>
          </w:p>
        </w:tc>
        <w:tc>
          <w:tcPr>
            <w:tcW w:w="676" w:type="dxa"/>
            <w:vAlign w:val="center"/>
          </w:tcPr>
          <w:p w:rsidR="005F2CD2" w:rsidRPr="0035113C" w:rsidRDefault="005F2CD2" w:rsidP="005F2CD2">
            <w:pPr>
              <w:jc w:val="center"/>
              <w:rPr>
                <w:rFonts w:ascii="GHEA Grapalat" w:hAnsi="GHEA Grapalat" w:cs="Arial"/>
                <w:sz w:val="18"/>
                <w:szCs w:val="18"/>
                <w:lang w:val="hy-AM"/>
              </w:rPr>
            </w:pPr>
            <w:r w:rsidRPr="007C4CB5">
              <w:t>70%</w:t>
            </w:r>
          </w:p>
        </w:tc>
        <w:tc>
          <w:tcPr>
            <w:tcW w:w="643" w:type="dxa"/>
            <w:vAlign w:val="center"/>
          </w:tcPr>
          <w:p w:rsidR="005F2CD2" w:rsidRPr="0035113C" w:rsidRDefault="005F2CD2" w:rsidP="005F2CD2">
            <w:pPr>
              <w:jc w:val="center"/>
              <w:rPr>
                <w:rFonts w:ascii="GHEA Grapalat" w:hAnsi="GHEA Grapalat" w:cs="Arial"/>
                <w:sz w:val="18"/>
                <w:szCs w:val="18"/>
                <w:lang w:val="hy-AM"/>
              </w:rPr>
            </w:pPr>
            <w:r w:rsidRPr="007C4CB5">
              <w:t>80%</w:t>
            </w:r>
          </w:p>
        </w:tc>
        <w:tc>
          <w:tcPr>
            <w:tcW w:w="611" w:type="dxa"/>
            <w:vAlign w:val="center"/>
          </w:tcPr>
          <w:p w:rsidR="005F2CD2" w:rsidRPr="0035113C" w:rsidRDefault="005F2CD2" w:rsidP="005F2CD2">
            <w:pPr>
              <w:jc w:val="center"/>
              <w:rPr>
                <w:rFonts w:ascii="GHEA Grapalat" w:hAnsi="GHEA Grapalat" w:cs="Arial"/>
                <w:sz w:val="18"/>
                <w:szCs w:val="18"/>
                <w:lang w:val="hy-AM"/>
              </w:rPr>
            </w:pPr>
            <w:r w:rsidRPr="007C4CB5">
              <w:t>90%</w:t>
            </w:r>
          </w:p>
        </w:tc>
        <w:tc>
          <w:tcPr>
            <w:tcW w:w="666" w:type="dxa"/>
            <w:vAlign w:val="center"/>
          </w:tcPr>
          <w:p w:rsidR="005F2CD2" w:rsidRPr="0035113C" w:rsidRDefault="005F2CD2" w:rsidP="005F2CD2">
            <w:pPr>
              <w:jc w:val="center"/>
              <w:rPr>
                <w:rFonts w:ascii="GHEA Grapalat" w:hAnsi="GHEA Grapalat"/>
                <w:b/>
                <w:lang w:val="hy-AM"/>
              </w:rPr>
            </w:pPr>
            <w:r w:rsidRPr="007C4CB5">
              <w:t>100 %</w:t>
            </w:r>
          </w:p>
        </w:tc>
      </w:tr>
      <w:tr w:rsidR="005F2CD2" w:rsidRPr="00F412AC" w:rsidTr="00B80954">
        <w:trPr>
          <w:trHeight w:val="363"/>
          <w:jc w:val="center"/>
        </w:trPr>
        <w:tc>
          <w:tcPr>
            <w:tcW w:w="1006" w:type="dxa"/>
          </w:tcPr>
          <w:p w:rsidR="005F2CD2" w:rsidRPr="005F2CD2" w:rsidRDefault="005F2CD2" w:rsidP="005F2CD2">
            <w:pPr>
              <w:widowControl w:val="0"/>
              <w:spacing w:after="120"/>
              <w:jc w:val="center"/>
              <w:rPr>
                <w:rFonts w:ascii="GHEA Grapalat" w:hAnsi="GHEA Grapalat"/>
                <w:sz w:val="16"/>
                <w:lang w:val="en-US"/>
              </w:rPr>
            </w:pPr>
            <w:r>
              <w:rPr>
                <w:rFonts w:ascii="GHEA Grapalat" w:hAnsi="GHEA Grapalat"/>
                <w:sz w:val="16"/>
                <w:lang w:val="en-US"/>
              </w:rPr>
              <w:t>4</w:t>
            </w:r>
          </w:p>
        </w:tc>
        <w:tc>
          <w:tcPr>
            <w:tcW w:w="1212" w:type="dxa"/>
          </w:tcPr>
          <w:p w:rsidR="005F2CD2" w:rsidRPr="00F412AC" w:rsidRDefault="005F2CD2" w:rsidP="005F2CD2">
            <w:pPr>
              <w:widowControl w:val="0"/>
              <w:spacing w:after="120"/>
              <w:jc w:val="center"/>
              <w:rPr>
                <w:rFonts w:ascii="GHEA Grapalat" w:hAnsi="GHEA Grapalat"/>
                <w:sz w:val="16"/>
              </w:rPr>
            </w:pPr>
            <w:r w:rsidRPr="005F2CD2">
              <w:rPr>
                <w:rFonts w:ascii="GHEA Grapalat" w:hAnsi="GHEA Grapalat"/>
                <w:sz w:val="20"/>
                <w:lang w:val="hy-AM"/>
              </w:rPr>
              <w:t>98111200/</w:t>
            </w:r>
            <w:r>
              <w:rPr>
                <w:rFonts w:ascii="GHEA Grapalat" w:hAnsi="GHEA Grapalat"/>
                <w:sz w:val="20"/>
                <w:lang w:val="hy-AM"/>
              </w:rPr>
              <w:t>4</w:t>
            </w:r>
          </w:p>
        </w:tc>
        <w:tc>
          <w:tcPr>
            <w:tcW w:w="843" w:type="dxa"/>
            <w:vAlign w:val="center"/>
          </w:tcPr>
          <w:p w:rsidR="005F2CD2" w:rsidRPr="00AB54FD" w:rsidRDefault="005F2CD2" w:rsidP="005F2CD2">
            <w:pPr>
              <w:pStyle w:val="BodyTextIndent2"/>
              <w:widowControl w:val="0"/>
              <w:spacing w:after="120" w:line="240" w:lineRule="auto"/>
              <w:ind w:firstLine="0"/>
              <w:rPr>
                <w:rFonts w:ascii="GHEA Grapalat" w:hAnsi="GHEA Grapalat"/>
                <w:sz w:val="24"/>
                <w:szCs w:val="24"/>
                <w:u w:val="single"/>
                <w:vertAlign w:val="subscript"/>
              </w:rPr>
            </w:pPr>
            <w:r w:rsidRPr="00BB2C4A">
              <w:rPr>
                <w:rFonts w:ascii="GHEA Grapalat" w:hAnsi="GHEA Grapalat"/>
                <w:i/>
                <w:sz w:val="24"/>
                <w:szCs w:val="24"/>
              </w:rPr>
              <w:t xml:space="preserve">офицера по допинговому контролю </w:t>
            </w:r>
          </w:p>
        </w:tc>
        <w:tc>
          <w:tcPr>
            <w:tcW w:w="682" w:type="dxa"/>
            <w:vAlign w:val="center"/>
          </w:tcPr>
          <w:p w:rsidR="005F2CD2" w:rsidRPr="00F412AC" w:rsidRDefault="005F2CD2" w:rsidP="005F2CD2">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5F2CD2" w:rsidRPr="00F412AC" w:rsidRDefault="005F2CD2" w:rsidP="005F2CD2">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5F2CD2" w:rsidRPr="0035113C" w:rsidRDefault="005F2CD2" w:rsidP="005F2CD2">
            <w:pPr>
              <w:jc w:val="center"/>
              <w:rPr>
                <w:rFonts w:ascii="GHEA Grapalat" w:hAnsi="GHEA Grapalat" w:cs="Arial"/>
                <w:sz w:val="18"/>
                <w:szCs w:val="18"/>
                <w:lang w:val="hy-AM"/>
              </w:rPr>
            </w:pPr>
            <w:r w:rsidRPr="007C4CB5">
              <w:t>10%</w:t>
            </w:r>
          </w:p>
        </w:tc>
        <w:tc>
          <w:tcPr>
            <w:tcW w:w="681" w:type="dxa"/>
            <w:vAlign w:val="center"/>
          </w:tcPr>
          <w:p w:rsidR="005F2CD2" w:rsidRPr="0035113C" w:rsidRDefault="005F2CD2" w:rsidP="005F2CD2">
            <w:pPr>
              <w:jc w:val="center"/>
              <w:rPr>
                <w:rFonts w:ascii="GHEA Grapalat" w:hAnsi="GHEA Grapalat" w:cs="Arial"/>
                <w:sz w:val="18"/>
                <w:szCs w:val="18"/>
                <w:lang w:val="hy-AM"/>
              </w:rPr>
            </w:pPr>
            <w:r w:rsidRPr="007C4CB5">
              <w:t>20%</w:t>
            </w:r>
          </w:p>
        </w:tc>
        <w:tc>
          <w:tcPr>
            <w:tcW w:w="582" w:type="dxa"/>
            <w:vAlign w:val="center"/>
          </w:tcPr>
          <w:p w:rsidR="005F2CD2" w:rsidRPr="0035113C" w:rsidRDefault="005F2CD2" w:rsidP="005F2CD2">
            <w:pPr>
              <w:jc w:val="center"/>
              <w:rPr>
                <w:rFonts w:ascii="GHEA Grapalat" w:hAnsi="GHEA Grapalat" w:cs="Arial"/>
                <w:sz w:val="18"/>
                <w:szCs w:val="18"/>
                <w:lang w:val="hy-AM"/>
              </w:rPr>
            </w:pPr>
            <w:r w:rsidRPr="007C4CB5">
              <w:t>30%</w:t>
            </w:r>
          </w:p>
        </w:tc>
        <w:tc>
          <w:tcPr>
            <w:tcW w:w="566" w:type="dxa"/>
            <w:vAlign w:val="center"/>
          </w:tcPr>
          <w:p w:rsidR="005F2CD2" w:rsidRPr="0035113C" w:rsidRDefault="005F2CD2" w:rsidP="005F2CD2">
            <w:pPr>
              <w:jc w:val="center"/>
              <w:rPr>
                <w:rFonts w:ascii="GHEA Grapalat" w:hAnsi="GHEA Grapalat" w:cs="Arial"/>
                <w:sz w:val="18"/>
                <w:szCs w:val="18"/>
                <w:lang w:val="hy-AM"/>
              </w:rPr>
            </w:pPr>
            <w:r w:rsidRPr="007C4CB5">
              <w:t>40%</w:t>
            </w:r>
          </w:p>
        </w:tc>
        <w:tc>
          <w:tcPr>
            <w:tcW w:w="601" w:type="dxa"/>
            <w:vAlign w:val="center"/>
          </w:tcPr>
          <w:p w:rsidR="005F2CD2" w:rsidRPr="0035113C" w:rsidRDefault="005F2CD2" w:rsidP="005F2CD2">
            <w:pPr>
              <w:jc w:val="center"/>
              <w:rPr>
                <w:rFonts w:ascii="GHEA Grapalat" w:hAnsi="GHEA Grapalat" w:cs="Arial"/>
                <w:sz w:val="18"/>
                <w:szCs w:val="18"/>
                <w:lang w:val="hy-AM"/>
              </w:rPr>
            </w:pPr>
            <w:r w:rsidRPr="007C4CB5">
              <w:t>45%</w:t>
            </w:r>
          </w:p>
        </w:tc>
        <w:tc>
          <w:tcPr>
            <w:tcW w:w="611" w:type="dxa"/>
            <w:vAlign w:val="center"/>
          </w:tcPr>
          <w:p w:rsidR="005F2CD2" w:rsidRPr="0035113C" w:rsidRDefault="005F2CD2" w:rsidP="005F2CD2">
            <w:pPr>
              <w:jc w:val="center"/>
              <w:rPr>
                <w:rFonts w:ascii="GHEA Grapalat" w:hAnsi="GHEA Grapalat" w:cs="Arial"/>
                <w:sz w:val="18"/>
                <w:szCs w:val="18"/>
                <w:lang w:val="hy-AM"/>
              </w:rPr>
            </w:pPr>
            <w:r w:rsidRPr="007C4CB5">
              <w:t>50%</w:t>
            </w:r>
          </w:p>
        </w:tc>
        <w:tc>
          <w:tcPr>
            <w:tcW w:w="871" w:type="dxa"/>
            <w:vAlign w:val="center"/>
          </w:tcPr>
          <w:p w:rsidR="005F2CD2" w:rsidRPr="0035113C" w:rsidRDefault="005F2CD2" w:rsidP="005F2CD2">
            <w:pPr>
              <w:jc w:val="center"/>
              <w:rPr>
                <w:rFonts w:ascii="GHEA Grapalat" w:hAnsi="GHEA Grapalat" w:cs="Arial"/>
                <w:sz w:val="18"/>
                <w:szCs w:val="18"/>
                <w:lang w:val="hy-AM"/>
              </w:rPr>
            </w:pPr>
            <w:r w:rsidRPr="007C4CB5">
              <w:t>60%</w:t>
            </w:r>
          </w:p>
        </w:tc>
        <w:tc>
          <w:tcPr>
            <w:tcW w:w="676" w:type="dxa"/>
            <w:vAlign w:val="center"/>
          </w:tcPr>
          <w:p w:rsidR="005F2CD2" w:rsidRPr="0035113C" w:rsidRDefault="005F2CD2" w:rsidP="005F2CD2">
            <w:pPr>
              <w:jc w:val="center"/>
              <w:rPr>
                <w:rFonts w:ascii="GHEA Grapalat" w:hAnsi="GHEA Grapalat" w:cs="Arial"/>
                <w:sz w:val="18"/>
                <w:szCs w:val="18"/>
                <w:lang w:val="hy-AM"/>
              </w:rPr>
            </w:pPr>
            <w:r w:rsidRPr="007C4CB5">
              <w:t>70%</w:t>
            </w:r>
          </w:p>
        </w:tc>
        <w:tc>
          <w:tcPr>
            <w:tcW w:w="643" w:type="dxa"/>
            <w:vAlign w:val="center"/>
          </w:tcPr>
          <w:p w:rsidR="005F2CD2" w:rsidRPr="0035113C" w:rsidRDefault="005F2CD2" w:rsidP="005F2CD2">
            <w:pPr>
              <w:jc w:val="center"/>
              <w:rPr>
                <w:rFonts w:ascii="GHEA Grapalat" w:hAnsi="GHEA Grapalat" w:cs="Arial"/>
                <w:sz w:val="18"/>
                <w:szCs w:val="18"/>
                <w:lang w:val="hy-AM"/>
              </w:rPr>
            </w:pPr>
            <w:r w:rsidRPr="007C4CB5">
              <w:t>80%</w:t>
            </w:r>
          </w:p>
        </w:tc>
        <w:tc>
          <w:tcPr>
            <w:tcW w:w="611" w:type="dxa"/>
            <w:vAlign w:val="center"/>
          </w:tcPr>
          <w:p w:rsidR="005F2CD2" w:rsidRPr="0035113C" w:rsidRDefault="005F2CD2" w:rsidP="005F2CD2">
            <w:pPr>
              <w:jc w:val="center"/>
              <w:rPr>
                <w:rFonts w:ascii="GHEA Grapalat" w:hAnsi="GHEA Grapalat" w:cs="Arial"/>
                <w:sz w:val="18"/>
                <w:szCs w:val="18"/>
                <w:lang w:val="hy-AM"/>
              </w:rPr>
            </w:pPr>
            <w:r w:rsidRPr="007C4CB5">
              <w:t>90%</w:t>
            </w:r>
          </w:p>
        </w:tc>
        <w:tc>
          <w:tcPr>
            <w:tcW w:w="666" w:type="dxa"/>
            <w:vAlign w:val="center"/>
          </w:tcPr>
          <w:p w:rsidR="005F2CD2" w:rsidRPr="0035113C" w:rsidRDefault="005F2CD2" w:rsidP="005F2CD2">
            <w:pPr>
              <w:jc w:val="center"/>
              <w:rPr>
                <w:rFonts w:ascii="GHEA Grapalat" w:hAnsi="GHEA Grapalat"/>
                <w:b/>
                <w:lang w:val="hy-AM"/>
              </w:rPr>
            </w:pPr>
            <w:r w:rsidRPr="007C4CB5">
              <w:t>100 %</w:t>
            </w:r>
          </w:p>
        </w:tc>
      </w:tr>
      <w:tr w:rsidR="005F2CD2" w:rsidRPr="00F412AC" w:rsidTr="00B80954">
        <w:trPr>
          <w:trHeight w:val="363"/>
          <w:jc w:val="center"/>
        </w:trPr>
        <w:tc>
          <w:tcPr>
            <w:tcW w:w="1006" w:type="dxa"/>
          </w:tcPr>
          <w:p w:rsidR="005F2CD2" w:rsidRPr="005F2CD2" w:rsidRDefault="005F2CD2" w:rsidP="005F2CD2">
            <w:pPr>
              <w:widowControl w:val="0"/>
              <w:spacing w:after="120"/>
              <w:jc w:val="center"/>
              <w:rPr>
                <w:rFonts w:ascii="GHEA Grapalat" w:hAnsi="GHEA Grapalat"/>
                <w:sz w:val="16"/>
                <w:lang w:val="en-US"/>
              </w:rPr>
            </w:pPr>
            <w:r>
              <w:rPr>
                <w:rFonts w:ascii="GHEA Grapalat" w:hAnsi="GHEA Grapalat"/>
                <w:sz w:val="16"/>
                <w:lang w:val="en-US"/>
              </w:rPr>
              <w:t>5</w:t>
            </w:r>
          </w:p>
        </w:tc>
        <w:tc>
          <w:tcPr>
            <w:tcW w:w="1212" w:type="dxa"/>
          </w:tcPr>
          <w:p w:rsidR="005F2CD2" w:rsidRPr="005F2CD2" w:rsidRDefault="005F2CD2" w:rsidP="005F2CD2">
            <w:pPr>
              <w:widowControl w:val="0"/>
              <w:spacing w:after="120"/>
              <w:jc w:val="center"/>
              <w:rPr>
                <w:rFonts w:ascii="GHEA Grapalat" w:hAnsi="GHEA Grapalat"/>
                <w:sz w:val="16"/>
                <w:lang w:val="en-US"/>
              </w:rPr>
            </w:pPr>
            <w:r w:rsidRPr="005F2CD2">
              <w:rPr>
                <w:rFonts w:ascii="GHEA Grapalat" w:hAnsi="GHEA Grapalat"/>
                <w:sz w:val="20"/>
                <w:lang w:val="hy-AM"/>
              </w:rPr>
              <w:t>98111200/</w:t>
            </w:r>
            <w:r>
              <w:rPr>
                <w:rFonts w:ascii="GHEA Grapalat" w:hAnsi="GHEA Grapalat"/>
                <w:sz w:val="20"/>
                <w:lang w:val="en-US"/>
              </w:rPr>
              <w:t>5</w:t>
            </w:r>
          </w:p>
        </w:tc>
        <w:tc>
          <w:tcPr>
            <w:tcW w:w="843" w:type="dxa"/>
            <w:vAlign w:val="center"/>
          </w:tcPr>
          <w:p w:rsidR="005F2CD2" w:rsidRPr="00AB54FD" w:rsidRDefault="005F2CD2" w:rsidP="005F2CD2">
            <w:pPr>
              <w:pStyle w:val="BodyTextIndent2"/>
              <w:widowControl w:val="0"/>
              <w:spacing w:after="120" w:line="240" w:lineRule="auto"/>
              <w:ind w:firstLine="0"/>
              <w:rPr>
                <w:rFonts w:ascii="GHEA Grapalat" w:hAnsi="GHEA Grapalat"/>
                <w:sz w:val="24"/>
                <w:szCs w:val="24"/>
                <w:u w:val="single"/>
                <w:vertAlign w:val="subscript"/>
              </w:rPr>
            </w:pPr>
            <w:r w:rsidRPr="00BB2C4A">
              <w:rPr>
                <w:rFonts w:ascii="GHEA Grapalat" w:hAnsi="GHEA Grapalat"/>
                <w:i/>
                <w:sz w:val="24"/>
                <w:szCs w:val="24"/>
              </w:rPr>
              <w:t xml:space="preserve">офицера по допинговому контролю </w:t>
            </w:r>
          </w:p>
        </w:tc>
        <w:tc>
          <w:tcPr>
            <w:tcW w:w="682" w:type="dxa"/>
            <w:vAlign w:val="center"/>
          </w:tcPr>
          <w:p w:rsidR="005F2CD2" w:rsidRPr="00F412AC" w:rsidRDefault="005F2CD2" w:rsidP="005F2CD2">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5F2CD2" w:rsidRPr="00F412AC" w:rsidRDefault="005F2CD2" w:rsidP="005F2CD2">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5F2CD2" w:rsidRPr="0035113C" w:rsidRDefault="005F2CD2" w:rsidP="005F2CD2">
            <w:pPr>
              <w:jc w:val="center"/>
              <w:rPr>
                <w:rFonts w:ascii="GHEA Grapalat" w:hAnsi="GHEA Grapalat" w:cs="Arial"/>
                <w:sz w:val="18"/>
                <w:szCs w:val="18"/>
                <w:lang w:val="hy-AM"/>
              </w:rPr>
            </w:pPr>
            <w:r w:rsidRPr="007C4CB5">
              <w:t>10%</w:t>
            </w:r>
          </w:p>
        </w:tc>
        <w:tc>
          <w:tcPr>
            <w:tcW w:w="681" w:type="dxa"/>
            <w:vAlign w:val="center"/>
          </w:tcPr>
          <w:p w:rsidR="005F2CD2" w:rsidRPr="0035113C" w:rsidRDefault="005F2CD2" w:rsidP="005F2CD2">
            <w:pPr>
              <w:jc w:val="center"/>
              <w:rPr>
                <w:rFonts w:ascii="GHEA Grapalat" w:hAnsi="GHEA Grapalat" w:cs="Arial"/>
                <w:sz w:val="18"/>
                <w:szCs w:val="18"/>
                <w:lang w:val="hy-AM"/>
              </w:rPr>
            </w:pPr>
            <w:r w:rsidRPr="007C4CB5">
              <w:t>20%</w:t>
            </w:r>
          </w:p>
        </w:tc>
        <w:tc>
          <w:tcPr>
            <w:tcW w:w="582" w:type="dxa"/>
            <w:vAlign w:val="center"/>
          </w:tcPr>
          <w:p w:rsidR="005F2CD2" w:rsidRPr="0035113C" w:rsidRDefault="005F2CD2" w:rsidP="005F2CD2">
            <w:pPr>
              <w:jc w:val="center"/>
              <w:rPr>
                <w:rFonts w:ascii="GHEA Grapalat" w:hAnsi="GHEA Grapalat" w:cs="Arial"/>
                <w:sz w:val="18"/>
                <w:szCs w:val="18"/>
                <w:lang w:val="hy-AM"/>
              </w:rPr>
            </w:pPr>
            <w:r w:rsidRPr="007C4CB5">
              <w:t>30%</w:t>
            </w:r>
          </w:p>
        </w:tc>
        <w:tc>
          <w:tcPr>
            <w:tcW w:w="566" w:type="dxa"/>
            <w:vAlign w:val="center"/>
          </w:tcPr>
          <w:p w:rsidR="005F2CD2" w:rsidRPr="0035113C" w:rsidRDefault="005F2CD2" w:rsidP="005F2CD2">
            <w:pPr>
              <w:jc w:val="center"/>
              <w:rPr>
                <w:rFonts w:ascii="GHEA Grapalat" w:hAnsi="GHEA Grapalat" w:cs="Arial"/>
                <w:sz w:val="18"/>
                <w:szCs w:val="18"/>
                <w:lang w:val="hy-AM"/>
              </w:rPr>
            </w:pPr>
            <w:r w:rsidRPr="007C4CB5">
              <w:t>40%</w:t>
            </w:r>
          </w:p>
        </w:tc>
        <w:tc>
          <w:tcPr>
            <w:tcW w:w="601" w:type="dxa"/>
            <w:vAlign w:val="center"/>
          </w:tcPr>
          <w:p w:rsidR="005F2CD2" w:rsidRPr="0035113C" w:rsidRDefault="005F2CD2" w:rsidP="005F2CD2">
            <w:pPr>
              <w:jc w:val="center"/>
              <w:rPr>
                <w:rFonts w:ascii="GHEA Grapalat" w:hAnsi="GHEA Grapalat" w:cs="Arial"/>
                <w:sz w:val="18"/>
                <w:szCs w:val="18"/>
                <w:lang w:val="hy-AM"/>
              </w:rPr>
            </w:pPr>
            <w:r w:rsidRPr="007C4CB5">
              <w:t>45%</w:t>
            </w:r>
          </w:p>
        </w:tc>
        <w:tc>
          <w:tcPr>
            <w:tcW w:w="611" w:type="dxa"/>
            <w:vAlign w:val="center"/>
          </w:tcPr>
          <w:p w:rsidR="005F2CD2" w:rsidRPr="0035113C" w:rsidRDefault="005F2CD2" w:rsidP="005F2CD2">
            <w:pPr>
              <w:jc w:val="center"/>
              <w:rPr>
                <w:rFonts w:ascii="GHEA Grapalat" w:hAnsi="GHEA Grapalat" w:cs="Arial"/>
                <w:sz w:val="18"/>
                <w:szCs w:val="18"/>
                <w:lang w:val="hy-AM"/>
              </w:rPr>
            </w:pPr>
            <w:r w:rsidRPr="007C4CB5">
              <w:t>50%</w:t>
            </w:r>
          </w:p>
        </w:tc>
        <w:tc>
          <w:tcPr>
            <w:tcW w:w="871" w:type="dxa"/>
            <w:vAlign w:val="center"/>
          </w:tcPr>
          <w:p w:rsidR="005F2CD2" w:rsidRPr="0035113C" w:rsidRDefault="005F2CD2" w:rsidP="005F2CD2">
            <w:pPr>
              <w:jc w:val="center"/>
              <w:rPr>
                <w:rFonts w:ascii="GHEA Grapalat" w:hAnsi="GHEA Grapalat" w:cs="Arial"/>
                <w:sz w:val="18"/>
                <w:szCs w:val="18"/>
                <w:lang w:val="hy-AM"/>
              </w:rPr>
            </w:pPr>
            <w:r w:rsidRPr="007C4CB5">
              <w:t>60%</w:t>
            </w:r>
          </w:p>
        </w:tc>
        <w:tc>
          <w:tcPr>
            <w:tcW w:w="676" w:type="dxa"/>
            <w:vAlign w:val="center"/>
          </w:tcPr>
          <w:p w:rsidR="005F2CD2" w:rsidRPr="0035113C" w:rsidRDefault="005F2CD2" w:rsidP="005F2CD2">
            <w:pPr>
              <w:jc w:val="center"/>
              <w:rPr>
                <w:rFonts w:ascii="GHEA Grapalat" w:hAnsi="GHEA Grapalat" w:cs="Arial"/>
                <w:sz w:val="18"/>
                <w:szCs w:val="18"/>
                <w:lang w:val="hy-AM"/>
              </w:rPr>
            </w:pPr>
            <w:r w:rsidRPr="007C4CB5">
              <w:t>70%</w:t>
            </w:r>
          </w:p>
        </w:tc>
        <w:tc>
          <w:tcPr>
            <w:tcW w:w="643" w:type="dxa"/>
            <w:vAlign w:val="center"/>
          </w:tcPr>
          <w:p w:rsidR="005F2CD2" w:rsidRPr="0035113C" w:rsidRDefault="005F2CD2" w:rsidP="005F2CD2">
            <w:pPr>
              <w:jc w:val="center"/>
              <w:rPr>
                <w:rFonts w:ascii="GHEA Grapalat" w:hAnsi="GHEA Grapalat" w:cs="Arial"/>
                <w:sz w:val="18"/>
                <w:szCs w:val="18"/>
                <w:lang w:val="hy-AM"/>
              </w:rPr>
            </w:pPr>
            <w:r w:rsidRPr="007C4CB5">
              <w:t>80%</w:t>
            </w:r>
          </w:p>
        </w:tc>
        <w:tc>
          <w:tcPr>
            <w:tcW w:w="611" w:type="dxa"/>
            <w:vAlign w:val="center"/>
          </w:tcPr>
          <w:p w:rsidR="005F2CD2" w:rsidRPr="0035113C" w:rsidRDefault="005F2CD2" w:rsidP="005F2CD2">
            <w:pPr>
              <w:jc w:val="center"/>
              <w:rPr>
                <w:rFonts w:ascii="GHEA Grapalat" w:hAnsi="GHEA Grapalat" w:cs="Arial"/>
                <w:sz w:val="18"/>
                <w:szCs w:val="18"/>
                <w:lang w:val="hy-AM"/>
              </w:rPr>
            </w:pPr>
            <w:r w:rsidRPr="007C4CB5">
              <w:t>90%</w:t>
            </w:r>
          </w:p>
        </w:tc>
        <w:tc>
          <w:tcPr>
            <w:tcW w:w="666" w:type="dxa"/>
            <w:vAlign w:val="center"/>
          </w:tcPr>
          <w:p w:rsidR="005F2CD2" w:rsidRPr="0035113C" w:rsidRDefault="005F2CD2" w:rsidP="005F2CD2">
            <w:pPr>
              <w:jc w:val="center"/>
              <w:rPr>
                <w:rFonts w:ascii="GHEA Grapalat" w:hAnsi="GHEA Grapalat"/>
                <w:b/>
                <w:lang w:val="hy-AM"/>
              </w:rPr>
            </w:pPr>
            <w:r w:rsidRPr="007C4CB5">
              <w:t>100 %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209AE">
          <w:footerReference w:type="default" r:id="rId8"/>
          <w:footnotePr>
            <w:pos w:val="beneathText"/>
          </w:footnotePr>
          <w:pgSz w:w="11907" w:h="16840" w:code="9"/>
          <w:pgMar w:top="1134" w:right="1418" w:bottom="1418"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5F2CD2" w:rsidRPr="005F2CD2">
        <w:rPr>
          <w:rFonts w:ascii="GHEA Grapalat" w:hAnsi="GHEA Grapalat"/>
          <w:b/>
          <w:lang w:val="hy-AM"/>
        </w:rPr>
        <w:t xml:space="preserve">ՀԴԳ-ԳՀԾՁԲ--ԴՍ-02/26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5F2CD2" w:rsidRPr="005F2CD2">
        <w:rPr>
          <w:rFonts w:ascii="GHEA Grapalat" w:hAnsi="GHEA Grapalat"/>
          <w:b/>
          <w:lang w:val="hy-AM"/>
        </w:rPr>
        <w:t xml:space="preserve">ՀԴԳ-ԳՀԾՁԲ--ԴՍ-02/26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Default="008D352C"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CE3DEB" w:rsidRPr="00A33C34" w:rsidRDefault="00CE3DEB" w:rsidP="00CE3DEB">
      <w:pPr>
        <w:jc w:val="center"/>
        <w:rPr>
          <w:rFonts w:ascii="GHEA Grapalat" w:hAnsi="GHEA Grapalat" w:cs="GHEA Grapalat"/>
        </w:rPr>
      </w:pPr>
    </w:p>
    <w:p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rsidR="00CE3DEB" w:rsidRPr="00A33C34" w:rsidRDefault="00CE3DEB" w:rsidP="00CE3DEB">
      <w:pPr>
        <w:jc w:val="center"/>
        <w:rPr>
          <w:rFonts w:ascii="GHEA Grapalat" w:hAnsi="GHEA Grapalat" w:cs="GHEA Grapalat"/>
          <w:lang w:val="hy-AM"/>
        </w:rPr>
      </w:pPr>
    </w:p>
    <w:p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CE3DEB" w:rsidRPr="00A33C34" w:rsidRDefault="00CE3DEB" w:rsidP="00CE3DEB">
      <w:pPr>
        <w:rPr>
          <w:rFonts w:ascii="GHEA Grapalat" w:hAnsi="GHEA Grapalat"/>
          <w:vertAlign w:val="superscript"/>
          <w:lang w:val="es-ES"/>
        </w:rPr>
      </w:pPr>
    </w:p>
    <w:p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CE3DEB" w:rsidRPr="00A33C34" w:rsidRDefault="00CE3DEB" w:rsidP="00CE3DEB">
      <w:pPr>
        <w:rPr>
          <w:rFonts w:ascii="GHEA Grapalat" w:hAnsi="GHEA Grapalat" w:cs="Sylfaen"/>
          <w:sz w:val="20"/>
          <w:szCs w:val="20"/>
          <w:lang w:val="es-ES"/>
        </w:rPr>
      </w:pPr>
    </w:p>
    <w:p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CE3DEB" w:rsidRPr="00A33C34" w:rsidRDefault="00CE3DEB" w:rsidP="00CE3DEB">
      <w:pPr>
        <w:jc w:val="center"/>
        <w:rPr>
          <w:rFonts w:ascii="GHEA Grapalat" w:hAnsi="GHEA Grapalat" w:cs="GHEA Grapalat"/>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CE3DEB" w:rsidRPr="00A33C34" w:rsidRDefault="00CE3DEB" w:rsidP="00CE3DEB">
      <w:pPr>
        <w:jc w:val="center"/>
        <w:rPr>
          <w:rFonts w:ascii="GHEA Grapalat" w:hAnsi="GHEA Grapalat" w:cs="Sylfaen"/>
          <w:sz w:val="16"/>
          <w:szCs w:val="16"/>
          <w:lang w:val="es-ES"/>
        </w:rPr>
      </w:pPr>
    </w:p>
    <w:p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91B" w:rsidRDefault="001A091B">
      <w:r>
        <w:separator/>
      </w:r>
    </w:p>
  </w:endnote>
  <w:endnote w:type="continuationSeparator" w:id="0">
    <w:p w:rsidR="001A091B" w:rsidRDefault="001A0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w:charset w:val="00"/>
    <w:family w:val="swiss"/>
    <w:pitch w:val="variable"/>
    <w:sig w:usb0="00000287" w:usb1="00000000" w:usb2="00000000" w:usb3="00000000" w:csb0="0000009F" w:csb1="00000000"/>
  </w:font>
  <w:font w:name="GHEA Grapalat">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charset w:val="00"/>
    <w:family w:val="swiss"/>
    <w:pitch w:val="variable"/>
    <w:sig w:usb0="00000003" w:usb1="00000000" w:usb2="00000000" w:usb3="00000000" w:csb0="00000001" w:csb1="00000000"/>
  </w:font>
  <w:font w:name="Arial LatArm">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Tahoma">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charset w:val="00"/>
    <w:family w:val="swiss"/>
    <w:pitch w:val="variable"/>
    <w:sig w:usb0="8000006F" w:usb1="1200FBEF" w:usb2="0004C000" w:usb3="00000000" w:csb0="00000001" w:csb1="00000000"/>
  </w:font>
  <w:font w:name="Cambria Math">
    <w:panose1 w:val="00000000000000000000"/>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1A091B" w:rsidRPr="00305BEC" w:rsidRDefault="001A091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943C2E">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91B" w:rsidRDefault="001A091B">
      <w:r>
        <w:separator/>
      </w:r>
    </w:p>
  </w:footnote>
  <w:footnote w:type="continuationSeparator" w:id="0">
    <w:p w:rsidR="001A091B" w:rsidRDefault="001A091B">
      <w:r>
        <w:continuationSeparator/>
      </w:r>
    </w:p>
  </w:footnote>
  <w:footnote w:id="1">
    <w:p w:rsidR="001A091B" w:rsidRPr="008842CE" w:rsidRDefault="001A091B"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1A091B" w:rsidRPr="00617E69" w:rsidRDefault="001A091B"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1A091B" w:rsidRPr="00CD6B60" w:rsidRDefault="001A091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A091B" w:rsidRPr="001115E9" w:rsidRDefault="001A091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A091B" w:rsidRPr="00CD6B60" w:rsidRDefault="001A091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rsidR="001A091B" w:rsidRPr="00C24DBE" w:rsidRDefault="001A091B"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1A091B" w:rsidRPr="005838BB" w:rsidRDefault="001A091B" w:rsidP="00AF1F59">
      <w:pPr>
        <w:pStyle w:val="FootnoteText"/>
        <w:jc w:val="both"/>
        <w:rPr>
          <w:rFonts w:asciiTheme="minorHAnsi" w:hAnsiTheme="minorHAnsi"/>
        </w:rPr>
      </w:pPr>
    </w:p>
    <w:p w:rsidR="001A091B" w:rsidRPr="00D3436F" w:rsidRDefault="001A091B"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1A091B" w:rsidRPr="000811C1" w:rsidRDefault="001A091B">
      <w:pPr>
        <w:pStyle w:val="FootnoteText"/>
        <w:rPr>
          <w:rFonts w:asciiTheme="minorHAnsi" w:hAnsiTheme="minorHAnsi"/>
        </w:rPr>
      </w:pPr>
    </w:p>
  </w:footnote>
  <w:footnote w:id="4">
    <w:p w:rsidR="001A091B" w:rsidRPr="008842CE" w:rsidRDefault="001A091B"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A091B" w:rsidRPr="000811C1" w:rsidRDefault="001A091B">
      <w:pPr>
        <w:pStyle w:val="FootnoteText"/>
        <w:rPr>
          <w:lang w:val="af-ZA"/>
        </w:rPr>
      </w:pPr>
    </w:p>
  </w:footnote>
  <w:footnote w:id="5">
    <w:p w:rsidR="001A091B" w:rsidRPr="00B15560" w:rsidRDefault="001A091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1A091B" w:rsidRPr="000811C1" w:rsidRDefault="001A091B" w:rsidP="0027573B">
      <w:pPr>
        <w:pStyle w:val="FootnoteText"/>
        <w:rPr>
          <w:rFonts w:ascii="Sylfaen" w:hAnsi="Sylfaen"/>
          <w:sz w:val="18"/>
          <w:szCs w:val="18"/>
        </w:rPr>
      </w:pPr>
    </w:p>
  </w:footnote>
  <w:footnote w:id="6">
    <w:p w:rsidR="001A091B" w:rsidRPr="00A31673" w:rsidRDefault="001A091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1A091B" w:rsidRDefault="001A091B" w:rsidP="006B3E56">
      <w:pPr>
        <w:jc w:val="both"/>
      </w:pPr>
    </w:p>
    <w:p w:rsidR="001A091B" w:rsidRDefault="001A091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1A091B" w:rsidRPr="00503980" w:rsidRDefault="001A091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1A091B" w:rsidRPr="003905B4" w:rsidRDefault="001A091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1A091B" w:rsidRPr="008D64EE" w:rsidRDefault="001A091B" w:rsidP="006B3E56">
      <w:pPr>
        <w:pStyle w:val="FootnoteText"/>
        <w:rPr>
          <w:rFonts w:asciiTheme="minorHAnsi" w:hAnsiTheme="minorHAnsi"/>
        </w:rPr>
      </w:pPr>
    </w:p>
  </w:footnote>
  <w:footnote w:id="8">
    <w:p w:rsidR="001A091B" w:rsidRPr="00D3436F" w:rsidRDefault="001A091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A091B" w:rsidRPr="00D3436F" w:rsidRDefault="001A091B">
      <w:pPr>
        <w:pStyle w:val="FootnoteText"/>
        <w:rPr>
          <w:lang w:val="es-ES"/>
        </w:rPr>
      </w:pPr>
    </w:p>
  </w:footnote>
  <w:footnote w:id="9">
    <w:p w:rsidR="001A091B" w:rsidRPr="008842CE" w:rsidRDefault="001A091B" w:rsidP="003D2FE2">
      <w:pPr>
        <w:pStyle w:val="FootnoteText"/>
        <w:jc w:val="both"/>
      </w:pPr>
    </w:p>
  </w:footnote>
  <w:footnote w:id="10">
    <w:p w:rsidR="001A091B" w:rsidRPr="008842CE" w:rsidRDefault="001A091B" w:rsidP="000A214C">
      <w:pPr>
        <w:pStyle w:val="FootnoteText"/>
        <w:jc w:val="both"/>
      </w:pPr>
    </w:p>
  </w:footnote>
  <w:footnote w:id="11">
    <w:p w:rsidR="001A091B" w:rsidRPr="002A7C6E" w:rsidRDefault="001A091B"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1A091B" w:rsidRPr="00D81E0E" w:rsidRDefault="001A091B"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2">
    <w:p w:rsidR="001A091B" w:rsidRPr="006F5F33" w:rsidRDefault="001A091B"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rsidR="001A091B" w:rsidRPr="006F5F33" w:rsidRDefault="001A091B"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4">
    <w:p w:rsidR="001A091B" w:rsidRPr="00576D9C" w:rsidRDefault="001A091B" w:rsidP="003B2F27">
      <w:pPr>
        <w:pStyle w:val="FootnoteText"/>
        <w:jc w:val="both"/>
        <w:rPr>
          <w:rFonts w:ascii="GHEA Grapalat" w:hAnsi="GHEA Grapalat"/>
          <w:lang w:val="hy-AM"/>
        </w:rPr>
      </w:pPr>
    </w:p>
  </w:footnote>
  <w:footnote w:id="15">
    <w:p w:rsidR="001A091B" w:rsidRPr="006F5F33" w:rsidRDefault="001A091B"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6">
    <w:p w:rsidR="001A091B" w:rsidRPr="006F5F33" w:rsidRDefault="001A091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1A091B" w:rsidRPr="006F5F33" w:rsidRDefault="001A091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8">
    <w:p w:rsidR="001A091B" w:rsidRPr="00E40AC8" w:rsidRDefault="001A091B"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9">
    <w:p w:rsidR="001A091B" w:rsidRPr="00E40AC8" w:rsidRDefault="001A091B"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0">
    <w:p w:rsidR="001A091B" w:rsidRPr="00CA2754" w:rsidRDefault="001A091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1A091B" w:rsidRPr="00CA2754" w:rsidRDefault="001A091B" w:rsidP="003B2F27">
      <w:pPr>
        <w:pStyle w:val="FootnoteText"/>
        <w:jc w:val="both"/>
        <w:rPr>
          <w:sz w:val="2"/>
          <w:szCs w:val="2"/>
        </w:rPr>
      </w:pPr>
    </w:p>
  </w:footnote>
  <w:footnote w:id="21">
    <w:p w:rsidR="001A091B" w:rsidRPr="00CA2754" w:rsidRDefault="001A091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9ED"/>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2D"/>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6AD2"/>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1B"/>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CB0"/>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87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1262"/>
    <w:rsid w:val="003125A6"/>
    <w:rsid w:val="003141B6"/>
    <w:rsid w:val="00314477"/>
    <w:rsid w:val="00316381"/>
    <w:rsid w:val="003163A5"/>
    <w:rsid w:val="003165E6"/>
    <w:rsid w:val="003169A4"/>
    <w:rsid w:val="00317BD2"/>
    <w:rsid w:val="003202A5"/>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2ED4"/>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396"/>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CD2"/>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64BB"/>
    <w:rsid w:val="0064751C"/>
    <w:rsid w:val="00650073"/>
    <w:rsid w:val="00650458"/>
    <w:rsid w:val="006505D2"/>
    <w:rsid w:val="006508BB"/>
    <w:rsid w:val="00651408"/>
    <w:rsid w:val="006519EF"/>
    <w:rsid w:val="00651E02"/>
    <w:rsid w:val="006521E5"/>
    <w:rsid w:val="00652A78"/>
    <w:rsid w:val="0065442B"/>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1E08"/>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198"/>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64C"/>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09AE"/>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9F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3C2E"/>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69B2"/>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4FD"/>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5E8C"/>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8A3"/>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157"/>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2C4A"/>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E31"/>
    <w:rsid w:val="00BD3FDD"/>
    <w:rsid w:val="00BD4817"/>
    <w:rsid w:val="00BD50E7"/>
    <w:rsid w:val="00BD5554"/>
    <w:rsid w:val="00BD572E"/>
    <w:rsid w:val="00BD5F94"/>
    <w:rsid w:val="00BD6BF7"/>
    <w:rsid w:val="00BD72E6"/>
    <w:rsid w:val="00BE01AE"/>
    <w:rsid w:val="00BE1C5E"/>
    <w:rsid w:val="00BE2236"/>
    <w:rsid w:val="00BE227E"/>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DB7"/>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A93"/>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59F"/>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9F9"/>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85E"/>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9F5"/>
    <w:rsid w:val="00FF3A2D"/>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C44AAE"/>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520119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8B5D7-10E5-4AC1-A1C8-9BD2DD3F8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2572</TotalTime>
  <Pages>109</Pages>
  <Words>20355</Words>
  <Characters>116030</Characters>
  <Application>Microsoft Office Word</Application>
  <DocSecurity>0</DocSecurity>
  <Lines>966</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136113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1692</cp:revision>
  <cp:lastPrinted>2018-02-16T07:12:00Z</cp:lastPrinted>
  <dcterms:created xsi:type="dcterms:W3CDTF">2019-10-28T07:04:00Z</dcterms:created>
  <dcterms:modified xsi:type="dcterms:W3CDTF">2026-02-26T12:19:00Z</dcterms:modified>
</cp:coreProperties>
</file>